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1C8" w:rsidRDefault="001B41B4" w:rsidP="00C351C8">
      <w:pPr>
        <w:pStyle w:val="BodyText21"/>
        <w:spacing w:line="240" w:lineRule="auto"/>
        <w:jc w:val="center"/>
        <w:rPr>
          <w:rFonts w:cs="Arial"/>
          <w:sz w:val="22"/>
          <w:szCs w:val="22"/>
        </w:rPr>
      </w:pPr>
      <w:r w:rsidRPr="00DC4A6F">
        <w:rPr>
          <w:rFonts w:cs="Arial"/>
          <w:sz w:val="22"/>
          <w:szCs w:val="22"/>
        </w:rPr>
        <w:t xml:space="preserve">CONTRATO DE CONEXIÓN </w:t>
      </w:r>
      <w:r w:rsidR="003943B9">
        <w:rPr>
          <w:rFonts w:cs="Arial"/>
          <w:sz w:val="22"/>
          <w:szCs w:val="22"/>
        </w:rPr>
        <w:t xml:space="preserve">TRANSELCA </w:t>
      </w:r>
      <w:r w:rsidRPr="00DC4A6F">
        <w:rPr>
          <w:rFonts w:cs="Arial"/>
          <w:sz w:val="22"/>
          <w:szCs w:val="22"/>
        </w:rPr>
        <w:t xml:space="preserve"> </w:t>
      </w:r>
      <w:r w:rsidR="002160C6">
        <w:rPr>
          <w:rFonts w:cs="Arial"/>
          <w:sz w:val="22"/>
          <w:szCs w:val="22"/>
        </w:rPr>
        <w:t>_____________</w:t>
      </w:r>
      <w:r w:rsidRPr="00DC4A6F">
        <w:rPr>
          <w:rFonts w:cs="Arial"/>
          <w:sz w:val="22"/>
          <w:szCs w:val="22"/>
        </w:rPr>
        <w:t xml:space="preserve"> </w:t>
      </w:r>
      <w:r w:rsidR="003943B9">
        <w:rPr>
          <w:rFonts w:cs="Arial"/>
          <w:sz w:val="22"/>
          <w:szCs w:val="22"/>
        </w:rPr>
        <w:t>XXX</w:t>
      </w:r>
      <w:r w:rsidRPr="00DC4A6F">
        <w:rPr>
          <w:rFonts w:cs="Arial"/>
          <w:sz w:val="22"/>
          <w:szCs w:val="22"/>
        </w:rPr>
        <w:t xml:space="preserve"> No.</w:t>
      </w:r>
      <w:r w:rsidR="00FC691E" w:rsidRPr="00DC4A6F">
        <w:rPr>
          <w:rFonts w:cs="Arial"/>
          <w:sz w:val="22"/>
          <w:szCs w:val="22"/>
        </w:rPr>
        <w:t xml:space="preserve"> </w:t>
      </w:r>
      <w:r w:rsidR="002160C6">
        <w:rPr>
          <w:rFonts w:cs="Arial"/>
          <w:sz w:val="22"/>
          <w:szCs w:val="22"/>
        </w:rPr>
        <w:t>______________</w:t>
      </w:r>
    </w:p>
    <w:p w:rsidR="00AB6AF3" w:rsidRPr="00DC4A6F" w:rsidRDefault="00AB6AF3" w:rsidP="00C351C8">
      <w:pPr>
        <w:pStyle w:val="BodyText21"/>
        <w:spacing w:line="240" w:lineRule="auto"/>
        <w:jc w:val="center"/>
        <w:rPr>
          <w:rFonts w:cs="Arial"/>
          <w:sz w:val="22"/>
          <w:szCs w:val="22"/>
        </w:rPr>
      </w:pPr>
    </w:p>
    <w:p w:rsidR="003943B9" w:rsidRDefault="00C351C8" w:rsidP="00C351C8">
      <w:pPr>
        <w:pStyle w:val="BodyText21"/>
        <w:spacing w:line="240" w:lineRule="auto"/>
        <w:jc w:val="center"/>
        <w:rPr>
          <w:rFonts w:cs="Arial"/>
          <w:sz w:val="22"/>
          <w:szCs w:val="22"/>
        </w:rPr>
      </w:pPr>
      <w:r w:rsidRPr="00DC4A6F">
        <w:rPr>
          <w:rFonts w:cs="Arial"/>
          <w:sz w:val="22"/>
          <w:szCs w:val="22"/>
        </w:rPr>
        <w:t xml:space="preserve">RECONFIGURACIÓN DE LÍNEA </w:t>
      </w:r>
      <w:r w:rsidR="00D46A59">
        <w:rPr>
          <w:rFonts w:cs="Arial"/>
          <w:sz w:val="22"/>
          <w:szCs w:val="22"/>
        </w:rPr>
        <w:t>DOBLE CIRCUITO FUNDACIÓN</w:t>
      </w:r>
      <w:r w:rsidR="003943B9">
        <w:rPr>
          <w:rFonts w:cs="Arial"/>
          <w:sz w:val="22"/>
          <w:szCs w:val="22"/>
        </w:rPr>
        <w:t xml:space="preserve"> –</w:t>
      </w:r>
      <w:r w:rsidR="00D46A59">
        <w:rPr>
          <w:rFonts w:cs="Arial"/>
          <w:sz w:val="22"/>
          <w:szCs w:val="22"/>
        </w:rPr>
        <w:t xml:space="preserve">SANTA MARTA </w:t>
      </w:r>
      <w:r w:rsidRPr="00DC4A6F">
        <w:rPr>
          <w:rFonts w:cs="Arial"/>
          <w:sz w:val="22"/>
          <w:szCs w:val="22"/>
        </w:rPr>
        <w:t>2</w:t>
      </w:r>
      <w:r w:rsidR="003943B9">
        <w:rPr>
          <w:rFonts w:cs="Arial"/>
          <w:sz w:val="22"/>
          <w:szCs w:val="22"/>
        </w:rPr>
        <w:t>2</w:t>
      </w:r>
      <w:r w:rsidRPr="00DC4A6F">
        <w:rPr>
          <w:rFonts w:cs="Arial"/>
          <w:sz w:val="22"/>
          <w:szCs w:val="22"/>
        </w:rPr>
        <w:t xml:space="preserve">0 KV EN: </w:t>
      </w:r>
    </w:p>
    <w:p w:rsidR="00C351C8" w:rsidRPr="00DC4A6F" w:rsidRDefault="00D46A59" w:rsidP="00C351C8">
      <w:pPr>
        <w:pStyle w:val="BodyText21"/>
        <w:spacing w:line="240" w:lineRule="auto"/>
        <w:jc w:val="center"/>
        <w:rPr>
          <w:rFonts w:cs="Arial"/>
          <w:sz w:val="22"/>
          <w:szCs w:val="22"/>
        </w:rPr>
      </w:pPr>
      <w:r>
        <w:rPr>
          <w:rFonts w:cs="Arial"/>
          <w:sz w:val="22"/>
          <w:szCs w:val="22"/>
        </w:rPr>
        <w:t xml:space="preserve">FUNDACIÓN </w:t>
      </w:r>
      <w:r w:rsidR="00C351C8" w:rsidRPr="00DC4A6F">
        <w:rPr>
          <w:rFonts w:cs="Arial"/>
          <w:sz w:val="22"/>
          <w:szCs w:val="22"/>
        </w:rPr>
        <w:t xml:space="preserve"> – </w:t>
      </w:r>
      <w:r>
        <w:rPr>
          <w:rFonts w:cs="Arial"/>
          <w:sz w:val="22"/>
          <w:szCs w:val="22"/>
        </w:rPr>
        <w:t xml:space="preserve">RIO CORDOBA </w:t>
      </w:r>
      <w:r w:rsidR="00C351C8" w:rsidRPr="00DC4A6F">
        <w:rPr>
          <w:rFonts w:cs="Arial"/>
          <w:sz w:val="22"/>
          <w:szCs w:val="22"/>
        </w:rPr>
        <w:t xml:space="preserve">Y </w:t>
      </w:r>
      <w:r>
        <w:rPr>
          <w:rFonts w:cs="Arial"/>
          <w:sz w:val="22"/>
          <w:szCs w:val="22"/>
        </w:rPr>
        <w:t xml:space="preserve">RIO CORDOBA </w:t>
      </w:r>
      <w:r w:rsidR="003943B9">
        <w:rPr>
          <w:rFonts w:cs="Arial"/>
          <w:sz w:val="22"/>
          <w:szCs w:val="22"/>
        </w:rPr>
        <w:t xml:space="preserve"> </w:t>
      </w:r>
      <w:r w:rsidR="00C351C8" w:rsidRPr="00DC4A6F">
        <w:rPr>
          <w:rFonts w:cs="Arial"/>
          <w:sz w:val="22"/>
          <w:szCs w:val="22"/>
        </w:rPr>
        <w:t xml:space="preserve">– </w:t>
      </w:r>
      <w:r>
        <w:rPr>
          <w:rFonts w:cs="Arial"/>
          <w:sz w:val="22"/>
          <w:szCs w:val="22"/>
        </w:rPr>
        <w:t xml:space="preserve">SANTA MARTA </w:t>
      </w:r>
    </w:p>
    <w:p w:rsidR="00974CCA" w:rsidRPr="003943B9" w:rsidRDefault="003943B9" w:rsidP="003943B9">
      <w:pPr>
        <w:spacing w:line="480" w:lineRule="exact"/>
        <w:jc w:val="both"/>
        <w:rPr>
          <w:rFonts w:cs="Arial"/>
          <w:color w:val="000000"/>
          <w:szCs w:val="24"/>
        </w:rPr>
      </w:pPr>
      <w:r w:rsidRPr="00CC1A08">
        <w:rPr>
          <w:rFonts w:cs="Arial"/>
          <w:color w:val="000000"/>
          <w:szCs w:val="24"/>
        </w:rPr>
        <w:t xml:space="preserve">Entre los suscritos </w:t>
      </w:r>
      <w:proofErr w:type="spellStart"/>
      <w:r w:rsidR="00C715E4">
        <w:rPr>
          <w:rFonts w:cs="Arial"/>
          <w:color w:val="000000"/>
          <w:szCs w:val="24"/>
        </w:rPr>
        <w:t>XXXXXX</w:t>
      </w:r>
      <w:proofErr w:type="spellEnd"/>
      <w:r w:rsidRPr="00CC1A08">
        <w:rPr>
          <w:rFonts w:cs="Arial"/>
          <w:color w:val="000000"/>
          <w:szCs w:val="24"/>
        </w:rPr>
        <w:t xml:space="preserve">, mayor y vecino de </w:t>
      </w:r>
      <w:r>
        <w:rPr>
          <w:rFonts w:cs="Arial"/>
          <w:color w:val="000000"/>
          <w:szCs w:val="24"/>
        </w:rPr>
        <w:t>Barranquilla</w:t>
      </w:r>
      <w:r w:rsidRPr="00CC1A08">
        <w:rPr>
          <w:rFonts w:cs="Arial"/>
          <w:color w:val="000000"/>
          <w:szCs w:val="24"/>
        </w:rPr>
        <w:t xml:space="preserve">, identificado con la cédula de ciudadanía </w:t>
      </w:r>
      <w:r>
        <w:rPr>
          <w:rFonts w:cs="Arial"/>
          <w:color w:val="000000"/>
          <w:szCs w:val="24"/>
        </w:rPr>
        <w:t>XXXX</w:t>
      </w:r>
      <w:r w:rsidRPr="00CC1A08">
        <w:rPr>
          <w:rFonts w:cs="Arial"/>
          <w:color w:val="000000"/>
          <w:szCs w:val="24"/>
        </w:rPr>
        <w:t xml:space="preserve">, quien en  su carácter de Gerente General, obra en nombre y representación de </w:t>
      </w:r>
      <w:r w:rsidRPr="00CE22FE">
        <w:rPr>
          <w:rFonts w:cs="Arial"/>
          <w:b/>
          <w:color w:val="000000"/>
          <w:szCs w:val="24"/>
        </w:rPr>
        <w:t>TRANSELCA</w:t>
      </w:r>
      <w:r w:rsidRPr="00CC1A08">
        <w:rPr>
          <w:rFonts w:cs="Arial"/>
          <w:color w:val="000000"/>
          <w:szCs w:val="24"/>
        </w:rPr>
        <w:t xml:space="preserve"> S.A. E.S.P., que para los efectos del presente contrato, se denominará </w:t>
      </w:r>
      <w:r>
        <w:rPr>
          <w:rFonts w:cs="Arial"/>
          <w:b/>
          <w:color w:val="000000"/>
          <w:szCs w:val="24"/>
        </w:rPr>
        <w:t>TRANSELCA</w:t>
      </w:r>
      <w:r w:rsidRPr="00CC1A08">
        <w:rPr>
          <w:rFonts w:cs="Arial"/>
          <w:color w:val="000000"/>
          <w:szCs w:val="24"/>
        </w:rPr>
        <w:t>, de una parte y de la otra</w:t>
      </w:r>
      <w:r w:rsidRPr="00CC1A08">
        <w:rPr>
          <w:szCs w:val="24"/>
        </w:rPr>
        <w:t xml:space="preserve">, </w:t>
      </w:r>
      <w:r w:rsidRPr="00AF1ABF">
        <w:rPr>
          <w:b/>
          <w:u w:val="single"/>
        </w:rPr>
        <w:t>XXX</w:t>
      </w:r>
      <w:r w:rsidRPr="00AF1ABF">
        <w:t xml:space="preserve"> </w:t>
      </w:r>
      <w:r w:rsidRPr="00CC1A08">
        <w:rPr>
          <w:szCs w:val="24"/>
        </w:rPr>
        <w:t xml:space="preserve">, mayor de edad, identificado (a) con cédula de ciudadanía XXX de XXX, actuando en calidad de y Representante Legal de la sociedad </w:t>
      </w:r>
      <w:r w:rsidRPr="00AF1ABF">
        <w:rPr>
          <w:b/>
          <w:u w:val="single"/>
        </w:rPr>
        <w:t>XXX</w:t>
      </w:r>
      <w:r w:rsidRPr="00AF1ABF">
        <w:t xml:space="preserve"> </w:t>
      </w:r>
      <w:r w:rsidRPr="00CC1A08">
        <w:rPr>
          <w:szCs w:val="24"/>
        </w:rPr>
        <w:t xml:space="preserve">constituida mediante Escritura Pública </w:t>
      </w:r>
      <w:r w:rsidRPr="00AF1ABF">
        <w:rPr>
          <w:b/>
          <w:u w:val="single"/>
        </w:rPr>
        <w:t>XXX</w:t>
      </w:r>
      <w:r w:rsidRPr="00AF1ABF">
        <w:t xml:space="preserve"> </w:t>
      </w:r>
      <w:r w:rsidRPr="00CC1A08">
        <w:rPr>
          <w:szCs w:val="24"/>
        </w:rPr>
        <w:t>el XX de XXX de XXX, otorgada en la</w:t>
      </w:r>
      <w:r>
        <w:t xml:space="preserve"> Notaría XX de XXX, quien en adelante se llamará XXX</w:t>
      </w:r>
      <w:r w:rsidRPr="00D113B2">
        <w:rPr>
          <w:rFonts w:ascii="Helvetica" w:hAnsi="Helvetica" w:cs="Arial"/>
          <w:szCs w:val="24"/>
        </w:rPr>
        <w:t xml:space="preserve"> </w:t>
      </w:r>
      <w:r>
        <w:rPr>
          <w:rFonts w:ascii="Helvetica" w:hAnsi="Helvetica" w:cs="Arial"/>
          <w:szCs w:val="24"/>
        </w:rPr>
        <w:t xml:space="preserve">y como tal declara bajo la gravedad del juramento, que no está incurso en ninguna de las inhabilidades e incompatibilidades establecidas en la Ley 80 de 1993, y que en su contra no se ha </w:t>
      </w:r>
      <w:r w:rsidRPr="00B5416F">
        <w:rPr>
          <w:rFonts w:cs="Arial"/>
          <w:color w:val="000000"/>
          <w:szCs w:val="24"/>
        </w:rPr>
        <w:t>dictado fallo con responsabilidad fiscal según lo indicado en el Artículo 60 de la Ley 610 de 2000. Denominadas individualmente “Parte” o conjuntamente “Partes”, han convenido celebrar el presente Contrato, previos los siguientes</w:t>
      </w:r>
    </w:p>
    <w:p w:rsidR="003943B9" w:rsidRDefault="003943B9" w:rsidP="00974CCA">
      <w:pPr>
        <w:jc w:val="center"/>
        <w:rPr>
          <w:rFonts w:cs="Arial"/>
          <w:b/>
          <w:sz w:val="22"/>
          <w:szCs w:val="22"/>
        </w:rPr>
      </w:pPr>
    </w:p>
    <w:p w:rsidR="00974CCA" w:rsidRPr="00DC4A6F" w:rsidRDefault="001B41B4" w:rsidP="00974CCA">
      <w:pPr>
        <w:jc w:val="center"/>
        <w:rPr>
          <w:rFonts w:cs="Arial"/>
          <w:b/>
          <w:sz w:val="22"/>
          <w:szCs w:val="22"/>
        </w:rPr>
      </w:pPr>
      <w:r w:rsidRPr="00DC4A6F">
        <w:rPr>
          <w:rFonts w:cs="Arial"/>
          <w:b/>
          <w:sz w:val="22"/>
          <w:szCs w:val="22"/>
        </w:rPr>
        <w:t>CONSIDERANDOS</w:t>
      </w:r>
    </w:p>
    <w:p w:rsidR="005F4EB4" w:rsidRPr="00DC4A6F" w:rsidRDefault="005F4EB4" w:rsidP="00974CCA">
      <w:pPr>
        <w:jc w:val="center"/>
        <w:rPr>
          <w:rFonts w:cs="Arial"/>
          <w:sz w:val="22"/>
          <w:szCs w:val="22"/>
        </w:rPr>
      </w:pPr>
    </w:p>
    <w:p w:rsidR="00974CCA" w:rsidRPr="007D1DC3" w:rsidRDefault="001B41B4" w:rsidP="007D1DC3">
      <w:pPr>
        <w:pStyle w:val="Prrafodelista"/>
        <w:numPr>
          <w:ilvl w:val="0"/>
          <w:numId w:val="11"/>
        </w:numPr>
        <w:ind w:left="0" w:firstLine="0"/>
        <w:jc w:val="both"/>
        <w:rPr>
          <w:rFonts w:cs="Arial"/>
          <w:sz w:val="22"/>
          <w:szCs w:val="22"/>
        </w:rPr>
      </w:pPr>
      <w:r w:rsidRPr="007D1DC3">
        <w:rPr>
          <w:rFonts w:cs="Arial"/>
          <w:sz w:val="22"/>
          <w:szCs w:val="22"/>
        </w:rPr>
        <w:t>Que conforme lo dispuesto en el Artículo 30 de la Ley 143 de 1994, en el artículo 6° de la Resolución CREG- 001 de Noviembre 2 de 1994 y en el numeral 3 del Código de Conexión -CC- (Res. CREG</w:t>
      </w:r>
      <w:r w:rsidR="006F14A7" w:rsidRPr="007D1DC3">
        <w:rPr>
          <w:rFonts w:cs="Arial"/>
          <w:sz w:val="22"/>
          <w:szCs w:val="22"/>
        </w:rPr>
        <w:t xml:space="preserve"> </w:t>
      </w:r>
      <w:r w:rsidRPr="007D1DC3">
        <w:rPr>
          <w:rFonts w:cs="Arial"/>
          <w:sz w:val="22"/>
          <w:szCs w:val="22"/>
        </w:rPr>
        <w:t>-</w:t>
      </w:r>
      <w:r w:rsidR="006F14A7" w:rsidRPr="007D1DC3">
        <w:rPr>
          <w:rFonts w:cs="Arial"/>
          <w:sz w:val="22"/>
          <w:szCs w:val="22"/>
        </w:rPr>
        <w:t xml:space="preserve"> </w:t>
      </w:r>
      <w:r w:rsidRPr="007D1DC3">
        <w:rPr>
          <w:rFonts w:cs="Arial"/>
          <w:sz w:val="22"/>
          <w:szCs w:val="22"/>
        </w:rPr>
        <w:t>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w:t>
      </w:r>
      <w:r w:rsidR="007D1DC3">
        <w:rPr>
          <w:rFonts w:cs="Arial"/>
          <w:sz w:val="22"/>
          <w:szCs w:val="22"/>
        </w:rPr>
        <w:t>.</w:t>
      </w:r>
    </w:p>
    <w:p w:rsidR="00974CCA" w:rsidRPr="00DC4A6F" w:rsidRDefault="001B41B4" w:rsidP="00D46A59">
      <w:pPr>
        <w:pStyle w:val="Prrafodelista"/>
        <w:ind w:left="420"/>
        <w:jc w:val="both"/>
        <w:rPr>
          <w:rFonts w:cs="Arial"/>
          <w:sz w:val="22"/>
          <w:szCs w:val="22"/>
        </w:rPr>
      </w:pPr>
      <w:r w:rsidRPr="00DC4A6F">
        <w:rPr>
          <w:rFonts w:cs="Arial"/>
          <w:sz w:val="22"/>
          <w:szCs w:val="22"/>
        </w:rPr>
        <w:t xml:space="preserve"> </w:t>
      </w:r>
    </w:p>
    <w:p w:rsidR="00974CCA" w:rsidRPr="00BC641E" w:rsidRDefault="00D46A59" w:rsidP="00D46A59">
      <w:pPr>
        <w:jc w:val="both"/>
        <w:rPr>
          <w:rFonts w:cs="Arial"/>
          <w:sz w:val="22"/>
          <w:szCs w:val="22"/>
        </w:rPr>
      </w:pPr>
      <w:r>
        <w:rPr>
          <w:rFonts w:cs="Arial"/>
          <w:sz w:val="22"/>
          <w:szCs w:val="22"/>
        </w:rPr>
        <w:t xml:space="preserve">2. </w:t>
      </w:r>
      <w:r w:rsidR="00744A2D" w:rsidRPr="00DC4A6F">
        <w:rPr>
          <w:rFonts w:cs="Arial"/>
          <w:sz w:val="22"/>
          <w:szCs w:val="22"/>
        </w:rPr>
        <w:t xml:space="preserve">Que la UPME abrió la Convocatoria Pública </w:t>
      </w:r>
      <w:r w:rsidR="00C351C8" w:rsidRPr="00DC4A6F">
        <w:rPr>
          <w:rFonts w:cs="Arial"/>
          <w:sz w:val="22"/>
          <w:szCs w:val="22"/>
        </w:rPr>
        <w:t>UPME</w:t>
      </w:r>
      <w:r w:rsidR="003943B9">
        <w:rPr>
          <w:rFonts w:cs="Arial"/>
          <w:sz w:val="22"/>
          <w:szCs w:val="22"/>
        </w:rPr>
        <w:t xml:space="preserve"> </w:t>
      </w:r>
      <w:proofErr w:type="spellStart"/>
      <w:r w:rsidR="003943B9">
        <w:rPr>
          <w:rFonts w:cs="Arial"/>
          <w:sz w:val="22"/>
          <w:szCs w:val="22"/>
        </w:rPr>
        <w:t>UPME</w:t>
      </w:r>
      <w:proofErr w:type="spellEnd"/>
      <w:r w:rsidR="003943B9">
        <w:rPr>
          <w:rFonts w:cs="Arial"/>
          <w:sz w:val="22"/>
          <w:szCs w:val="22"/>
        </w:rPr>
        <w:t xml:space="preserve"> 06 – 201</w:t>
      </w:r>
      <w:r>
        <w:rPr>
          <w:rFonts w:cs="Arial"/>
          <w:sz w:val="22"/>
          <w:szCs w:val="22"/>
        </w:rPr>
        <w:t>4</w:t>
      </w:r>
      <w:r w:rsidR="003943B9">
        <w:rPr>
          <w:rFonts w:cs="Arial"/>
          <w:sz w:val="22"/>
          <w:szCs w:val="22"/>
        </w:rPr>
        <w:t xml:space="preserve"> </w:t>
      </w:r>
      <w:r w:rsidR="003943B9" w:rsidRPr="00945392">
        <w:rPr>
          <w:rFonts w:cs="Arial"/>
          <w:sz w:val="22"/>
          <w:szCs w:val="22"/>
        </w:rPr>
        <w:t xml:space="preserve">proyecto </w:t>
      </w:r>
      <w:r>
        <w:rPr>
          <w:rFonts w:cs="Arial"/>
          <w:sz w:val="22"/>
          <w:szCs w:val="22"/>
        </w:rPr>
        <w:t xml:space="preserve">Rio Cordoba </w:t>
      </w:r>
      <w:r w:rsidR="003943B9" w:rsidRPr="00945392">
        <w:rPr>
          <w:rFonts w:cs="Arial"/>
          <w:sz w:val="22"/>
          <w:szCs w:val="22"/>
        </w:rPr>
        <w:t>220 </w:t>
      </w:r>
      <w:r w:rsidR="003943B9">
        <w:rPr>
          <w:rFonts w:cs="Arial"/>
          <w:sz w:val="22"/>
          <w:szCs w:val="22"/>
        </w:rPr>
        <w:t>kV</w:t>
      </w:r>
      <w:r w:rsidR="00C351C8" w:rsidRPr="00DC4A6F">
        <w:rPr>
          <w:rFonts w:cs="Arial"/>
          <w:sz w:val="22"/>
          <w:szCs w:val="22"/>
        </w:rPr>
        <w:t>,</w:t>
      </w:r>
      <w:r w:rsidR="00744A2D" w:rsidRPr="00DC4A6F">
        <w:rPr>
          <w:rFonts w:cs="Arial"/>
          <w:sz w:val="22"/>
          <w:szCs w:val="22"/>
        </w:rPr>
        <w:t xml:space="preserve"> obras definidas en el “Plan de Expansión de Referencia Generación – Transmisión </w:t>
      </w:r>
      <w:proofErr w:type="spellStart"/>
      <w:r w:rsidR="003943B9">
        <w:rPr>
          <w:rFonts w:cs="Arial"/>
          <w:sz w:val="22"/>
          <w:szCs w:val="22"/>
        </w:rPr>
        <w:t>xxxxxx</w:t>
      </w:r>
      <w:proofErr w:type="spellEnd"/>
      <w:r w:rsidR="00C351C8" w:rsidRPr="00DC4A6F">
        <w:rPr>
          <w:rFonts w:cs="Arial"/>
          <w:sz w:val="22"/>
          <w:szCs w:val="22"/>
        </w:rPr>
        <w:t xml:space="preserve">”, adoptado mediante Resolución del Ministerio de Minas y Energía </w:t>
      </w:r>
      <w:proofErr w:type="spellStart"/>
      <w:r w:rsidR="00BC641E">
        <w:rPr>
          <w:rFonts w:cs="Arial"/>
          <w:sz w:val="22"/>
          <w:szCs w:val="22"/>
        </w:rPr>
        <w:t>xxxx</w:t>
      </w:r>
      <w:proofErr w:type="spellEnd"/>
      <w:r w:rsidR="00C351C8" w:rsidRPr="00DC4A6F">
        <w:rPr>
          <w:rFonts w:cs="Arial"/>
          <w:sz w:val="22"/>
          <w:szCs w:val="22"/>
        </w:rPr>
        <w:t xml:space="preserve"> de </w:t>
      </w:r>
      <w:proofErr w:type="spellStart"/>
      <w:r w:rsidR="00BC641E">
        <w:rPr>
          <w:rFonts w:cs="Arial"/>
          <w:sz w:val="22"/>
          <w:szCs w:val="22"/>
        </w:rPr>
        <w:t>xxxxxx</w:t>
      </w:r>
      <w:proofErr w:type="spellEnd"/>
      <w:r w:rsidR="00C351C8" w:rsidRPr="00DC4A6F">
        <w:rPr>
          <w:rFonts w:cs="Arial"/>
          <w:sz w:val="22"/>
          <w:szCs w:val="22"/>
        </w:rPr>
        <w:t xml:space="preserve"> de 2010</w:t>
      </w:r>
      <w:r w:rsidR="00744A2D" w:rsidRPr="00DC4A6F">
        <w:rPr>
          <w:rFonts w:cs="Arial"/>
          <w:sz w:val="22"/>
          <w:szCs w:val="22"/>
        </w:rPr>
        <w:t xml:space="preserve"> y relacionadas con la selección de un inversionista y un interventor para el diseño, adquisición de los suministros, construcción, </w:t>
      </w:r>
      <w:r w:rsidR="00BC641E">
        <w:rPr>
          <w:rFonts w:cs="Arial"/>
          <w:sz w:val="22"/>
          <w:szCs w:val="22"/>
        </w:rPr>
        <w:t>operación y mantenimiento del proyecto de reconfiguración de la línea</w:t>
      </w:r>
      <w:r>
        <w:rPr>
          <w:rFonts w:cs="Arial"/>
          <w:sz w:val="22"/>
          <w:szCs w:val="22"/>
        </w:rPr>
        <w:t xml:space="preserve"> Fundación –Santa Marta </w:t>
      </w:r>
      <w:r w:rsidRPr="00DC4A6F">
        <w:rPr>
          <w:rFonts w:cs="Arial"/>
          <w:sz w:val="22"/>
          <w:szCs w:val="22"/>
        </w:rPr>
        <w:t>2</w:t>
      </w:r>
      <w:r>
        <w:rPr>
          <w:rFonts w:cs="Arial"/>
          <w:sz w:val="22"/>
          <w:szCs w:val="22"/>
        </w:rPr>
        <w:t>2</w:t>
      </w:r>
      <w:r w:rsidRPr="00DC4A6F">
        <w:rPr>
          <w:rFonts w:cs="Arial"/>
          <w:sz w:val="22"/>
          <w:szCs w:val="22"/>
        </w:rPr>
        <w:t xml:space="preserve">0 KV </w:t>
      </w:r>
      <w:r>
        <w:rPr>
          <w:rFonts w:cs="Arial"/>
          <w:sz w:val="22"/>
          <w:szCs w:val="22"/>
        </w:rPr>
        <w:t xml:space="preserve">en : </w:t>
      </w:r>
      <w:r w:rsidRPr="00DC4A6F">
        <w:rPr>
          <w:rFonts w:cs="Arial"/>
          <w:sz w:val="22"/>
          <w:szCs w:val="22"/>
        </w:rPr>
        <w:t xml:space="preserve"> </w:t>
      </w:r>
      <w:r>
        <w:rPr>
          <w:rFonts w:cs="Arial"/>
          <w:sz w:val="22"/>
          <w:szCs w:val="22"/>
        </w:rPr>
        <w:t xml:space="preserve"> Fundación </w:t>
      </w:r>
      <w:r w:rsidRPr="00DC4A6F">
        <w:rPr>
          <w:rFonts w:cs="Arial"/>
          <w:sz w:val="22"/>
          <w:szCs w:val="22"/>
        </w:rPr>
        <w:t xml:space="preserve">– </w:t>
      </w:r>
      <w:r>
        <w:rPr>
          <w:rFonts w:cs="Arial"/>
          <w:sz w:val="22"/>
          <w:szCs w:val="22"/>
        </w:rPr>
        <w:t xml:space="preserve">Rio Cordoba y Rio Cordoba  </w:t>
      </w:r>
      <w:r w:rsidRPr="00DC4A6F">
        <w:rPr>
          <w:rFonts w:cs="Arial"/>
          <w:sz w:val="22"/>
          <w:szCs w:val="22"/>
        </w:rPr>
        <w:t xml:space="preserve">– </w:t>
      </w:r>
      <w:r>
        <w:rPr>
          <w:rFonts w:cs="Arial"/>
          <w:sz w:val="22"/>
          <w:szCs w:val="22"/>
        </w:rPr>
        <w:t xml:space="preserve">Santa Marta. </w:t>
      </w:r>
    </w:p>
    <w:p w:rsidR="00974CCA" w:rsidRPr="007D1DC3" w:rsidRDefault="001B41B4" w:rsidP="007D1DC3">
      <w:pPr>
        <w:pStyle w:val="Prrafodelista"/>
        <w:numPr>
          <w:ilvl w:val="0"/>
          <w:numId w:val="11"/>
        </w:numPr>
        <w:ind w:left="0" w:firstLine="0"/>
        <w:jc w:val="both"/>
        <w:rPr>
          <w:rFonts w:cs="Arial"/>
          <w:sz w:val="22"/>
          <w:szCs w:val="22"/>
        </w:rPr>
      </w:pPr>
      <w:r w:rsidRPr="007D1DC3">
        <w:rPr>
          <w:rFonts w:cs="Arial"/>
          <w:sz w:val="22"/>
          <w:szCs w:val="22"/>
        </w:rPr>
        <w:lastRenderedPageBreak/>
        <w:t xml:space="preserve">Que el Artículo 21 de la Resolución 001 de Noviembre 2 de 1994, expedida por la CREG determina que a solicitud de un transportador, </w:t>
      </w:r>
      <w:r w:rsidR="00BC641E">
        <w:rPr>
          <w:rFonts w:cs="Arial"/>
          <w:sz w:val="22"/>
          <w:szCs w:val="22"/>
        </w:rPr>
        <w:t xml:space="preserve">TRANSELCA </w:t>
      </w:r>
      <w:r w:rsidRPr="007D1DC3">
        <w:rPr>
          <w:rFonts w:cs="Arial"/>
          <w:sz w:val="22"/>
          <w:szCs w:val="22"/>
        </w:rPr>
        <w:t>y los demás  transportadores deben ofrecer la celebración de un Contrato de Conexión al STN.</w:t>
      </w:r>
    </w:p>
    <w:p w:rsidR="00974CCA" w:rsidRPr="00DC4A6F" w:rsidRDefault="00974CCA" w:rsidP="00F2673C">
      <w:pPr>
        <w:jc w:val="both"/>
        <w:rPr>
          <w:rFonts w:cs="Arial"/>
          <w:sz w:val="22"/>
          <w:szCs w:val="22"/>
        </w:rPr>
      </w:pPr>
    </w:p>
    <w:p w:rsidR="00974CCA" w:rsidRPr="00DC4A6F" w:rsidRDefault="001B41B4" w:rsidP="007D1DC3">
      <w:pPr>
        <w:pStyle w:val="Prrafodelista"/>
        <w:numPr>
          <w:ilvl w:val="0"/>
          <w:numId w:val="11"/>
        </w:numPr>
        <w:ind w:left="0" w:firstLine="0"/>
        <w:jc w:val="both"/>
        <w:rPr>
          <w:rFonts w:cs="Arial"/>
          <w:sz w:val="22"/>
          <w:szCs w:val="22"/>
        </w:rPr>
      </w:pPr>
      <w:r w:rsidRPr="00DC4A6F">
        <w:rPr>
          <w:rFonts w:cs="Arial"/>
          <w:sz w:val="22"/>
          <w:szCs w:val="22"/>
        </w:rPr>
        <w:t xml:space="preserve">Que los numerales 3 del Código de Planeamiento; 4.1.2 y 4.3 del Código de Conexión de la Resolución CREG-025 de 1995, determinan que para tener acceso al STN, se deberá firmar un Contrato de Conexión, en el cual se fijen las normas que regirán las relaciones técnicas, administrativas, económicas y jurídicas. Además, se deberán definir los límites de propiedad, la operación y el mantenimiento de la conexión. </w:t>
      </w:r>
    </w:p>
    <w:p w:rsidR="00974CCA" w:rsidRPr="00DC4A6F" w:rsidRDefault="00974CCA" w:rsidP="00F2673C">
      <w:pPr>
        <w:jc w:val="both"/>
        <w:rPr>
          <w:rFonts w:cs="Arial"/>
          <w:sz w:val="22"/>
          <w:szCs w:val="22"/>
        </w:rPr>
      </w:pPr>
    </w:p>
    <w:p w:rsidR="00974CCA" w:rsidRDefault="001B41B4" w:rsidP="00F2673C">
      <w:pPr>
        <w:pStyle w:val="Prrafodelista"/>
        <w:numPr>
          <w:ilvl w:val="0"/>
          <w:numId w:val="11"/>
        </w:numPr>
        <w:ind w:left="0" w:firstLine="0"/>
        <w:jc w:val="both"/>
        <w:rPr>
          <w:rFonts w:cs="Arial"/>
          <w:sz w:val="22"/>
          <w:szCs w:val="22"/>
        </w:rPr>
      </w:pPr>
      <w:r w:rsidRPr="00D46A59">
        <w:rPr>
          <w:rFonts w:cs="Arial"/>
          <w:sz w:val="22"/>
          <w:szCs w:val="22"/>
        </w:rPr>
        <w:t>Que de conformidad con los numerales 4.1.1 y 5.1 del Código de Conexión, la Unidad de Planeac</w:t>
      </w:r>
      <w:r w:rsidR="007E0F6B" w:rsidRPr="00D46A59">
        <w:rPr>
          <w:rFonts w:cs="Arial"/>
          <w:sz w:val="22"/>
          <w:szCs w:val="22"/>
        </w:rPr>
        <w:t>ión Minero Energética -UPME-</w:t>
      </w:r>
      <w:r w:rsidR="00395832" w:rsidRPr="00D46A59">
        <w:rPr>
          <w:rFonts w:cs="Arial"/>
          <w:sz w:val="22"/>
          <w:szCs w:val="22"/>
        </w:rPr>
        <w:t xml:space="preserve"> </w:t>
      </w:r>
      <w:r w:rsidR="00256F16" w:rsidRPr="00D46A59">
        <w:rPr>
          <w:rFonts w:cs="Arial"/>
          <w:sz w:val="22"/>
          <w:szCs w:val="22"/>
        </w:rPr>
        <w:t>en el Anexo No. 1 “Descripción y Especificaciones técnicas del Proyecto”, Numeral 2, página 5, renglones 15 al 17,  de los documentos de selección del inversionista para el proyecto UPME-</w:t>
      </w:r>
      <w:r w:rsidR="00BC641E" w:rsidRPr="00D46A59">
        <w:rPr>
          <w:rFonts w:cs="Arial"/>
          <w:sz w:val="22"/>
          <w:szCs w:val="22"/>
        </w:rPr>
        <w:t xml:space="preserve"> 06 201</w:t>
      </w:r>
      <w:r w:rsidR="00D46A59">
        <w:rPr>
          <w:rFonts w:cs="Arial"/>
          <w:sz w:val="22"/>
          <w:szCs w:val="22"/>
        </w:rPr>
        <w:t>4</w:t>
      </w:r>
      <w:r w:rsidR="00395832" w:rsidRPr="00D46A59">
        <w:rPr>
          <w:rFonts w:cs="Arial"/>
          <w:sz w:val="22"/>
          <w:szCs w:val="22"/>
        </w:rPr>
        <w:t xml:space="preserve">, </w:t>
      </w:r>
      <w:r w:rsidR="007E0F6B" w:rsidRPr="00D46A59">
        <w:rPr>
          <w:rFonts w:cs="Arial"/>
          <w:sz w:val="22"/>
          <w:szCs w:val="22"/>
        </w:rPr>
        <w:t xml:space="preserve"> di</w:t>
      </w:r>
      <w:r w:rsidR="00395832" w:rsidRPr="00D46A59">
        <w:rPr>
          <w:rFonts w:cs="Arial"/>
          <w:sz w:val="22"/>
          <w:szCs w:val="22"/>
        </w:rPr>
        <w:t>ó</w:t>
      </w:r>
      <w:r w:rsidRPr="00D46A59">
        <w:rPr>
          <w:rFonts w:cs="Arial"/>
          <w:sz w:val="22"/>
          <w:szCs w:val="22"/>
        </w:rPr>
        <w:t xml:space="preserve"> la viabilidad técnica de la</w:t>
      </w:r>
      <w:r w:rsidR="00D02457" w:rsidRPr="00D46A59">
        <w:rPr>
          <w:rFonts w:cs="Arial"/>
          <w:sz w:val="22"/>
          <w:szCs w:val="22"/>
        </w:rPr>
        <w:t xml:space="preserve"> </w:t>
      </w:r>
      <w:r w:rsidR="00D46A59">
        <w:rPr>
          <w:rFonts w:cs="Arial"/>
          <w:sz w:val="22"/>
          <w:szCs w:val="22"/>
        </w:rPr>
        <w:t xml:space="preserve">reconfiguración de la línea Fundación –Santa Marta </w:t>
      </w:r>
      <w:r w:rsidR="00D46A59" w:rsidRPr="00DC4A6F">
        <w:rPr>
          <w:rFonts w:cs="Arial"/>
          <w:sz w:val="22"/>
          <w:szCs w:val="22"/>
        </w:rPr>
        <w:t>2</w:t>
      </w:r>
      <w:r w:rsidR="00D46A59">
        <w:rPr>
          <w:rFonts w:cs="Arial"/>
          <w:sz w:val="22"/>
          <w:szCs w:val="22"/>
        </w:rPr>
        <w:t>2</w:t>
      </w:r>
      <w:r w:rsidR="00D46A59" w:rsidRPr="00DC4A6F">
        <w:rPr>
          <w:rFonts w:cs="Arial"/>
          <w:sz w:val="22"/>
          <w:szCs w:val="22"/>
        </w:rPr>
        <w:t xml:space="preserve">0 KV </w:t>
      </w:r>
      <w:proofErr w:type="gramStart"/>
      <w:r w:rsidR="00D46A59">
        <w:rPr>
          <w:rFonts w:cs="Arial"/>
          <w:sz w:val="22"/>
          <w:szCs w:val="22"/>
        </w:rPr>
        <w:t>en :</w:t>
      </w:r>
      <w:proofErr w:type="gramEnd"/>
      <w:r w:rsidR="00D46A59">
        <w:rPr>
          <w:rFonts w:cs="Arial"/>
          <w:sz w:val="22"/>
          <w:szCs w:val="22"/>
        </w:rPr>
        <w:t xml:space="preserve"> </w:t>
      </w:r>
      <w:r w:rsidR="00D46A59" w:rsidRPr="00DC4A6F">
        <w:rPr>
          <w:rFonts w:cs="Arial"/>
          <w:sz w:val="22"/>
          <w:szCs w:val="22"/>
        </w:rPr>
        <w:t xml:space="preserve"> </w:t>
      </w:r>
      <w:r w:rsidR="00D46A59">
        <w:rPr>
          <w:rFonts w:cs="Arial"/>
          <w:sz w:val="22"/>
          <w:szCs w:val="22"/>
        </w:rPr>
        <w:t xml:space="preserve"> Fundación </w:t>
      </w:r>
      <w:r w:rsidR="00D46A59" w:rsidRPr="00DC4A6F">
        <w:rPr>
          <w:rFonts w:cs="Arial"/>
          <w:sz w:val="22"/>
          <w:szCs w:val="22"/>
        </w:rPr>
        <w:t xml:space="preserve">– </w:t>
      </w:r>
      <w:r w:rsidR="00D46A59">
        <w:rPr>
          <w:rFonts w:cs="Arial"/>
          <w:sz w:val="22"/>
          <w:szCs w:val="22"/>
        </w:rPr>
        <w:t xml:space="preserve">Rio Cordoba y Rio Cordoba  </w:t>
      </w:r>
      <w:r w:rsidR="00D46A59" w:rsidRPr="00DC4A6F">
        <w:rPr>
          <w:rFonts w:cs="Arial"/>
          <w:sz w:val="22"/>
          <w:szCs w:val="22"/>
        </w:rPr>
        <w:t xml:space="preserve">– </w:t>
      </w:r>
      <w:r w:rsidR="00D46A59">
        <w:rPr>
          <w:rFonts w:cs="Arial"/>
          <w:sz w:val="22"/>
          <w:szCs w:val="22"/>
        </w:rPr>
        <w:t>Santa Marta.</w:t>
      </w:r>
    </w:p>
    <w:p w:rsidR="00D46A59" w:rsidRPr="00D46A59" w:rsidRDefault="00D46A59" w:rsidP="00D46A59">
      <w:pPr>
        <w:pStyle w:val="Prrafodelista"/>
        <w:rPr>
          <w:rFonts w:cs="Arial"/>
          <w:sz w:val="22"/>
          <w:szCs w:val="22"/>
        </w:rPr>
      </w:pPr>
    </w:p>
    <w:p w:rsidR="00D46A59" w:rsidRPr="00D46A59" w:rsidRDefault="00D46A59" w:rsidP="00D46A59">
      <w:pPr>
        <w:jc w:val="both"/>
        <w:rPr>
          <w:rFonts w:cs="Arial"/>
          <w:sz w:val="22"/>
          <w:szCs w:val="22"/>
        </w:rPr>
      </w:pPr>
    </w:p>
    <w:p w:rsidR="00974CCA" w:rsidRDefault="001B41B4" w:rsidP="00D46A59">
      <w:pPr>
        <w:pStyle w:val="Prrafodelista"/>
        <w:numPr>
          <w:ilvl w:val="0"/>
          <w:numId w:val="11"/>
        </w:numPr>
        <w:ind w:left="0" w:firstLine="0"/>
        <w:jc w:val="both"/>
        <w:rPr>
          <w:rFonts w:cs="Arial"/>
          <w:sz w:val="22"/>
          <w:szCs w:val="22"/>
        </w:rPr>
      </w:pPr>
      <w:r w:rsidRPr="00DC4A6F">
        <w:rPr>
          <w:rFonts w:cs="Arial"/>
          <w:sz w:val="22"/>
          <w:szCs w:val="22"/>
        </w:rPr>
        <w:t xml:space="preserve">Que </w:t>
      </w:r>
      <w:r w:rsidR="00BC641E">
        <w:rPr>
          <w:rFonts w:cs="Arial"/>
          <w:sz w:val="22"/>
          <w:szCs w:val="22"/>
        </w:rPr>
        <w:t>XXX</w:t>
      </w:r>
      <w:r w:rsidRPr="00DC4A6F">
        <w:rPr>
          <w:rFonts w:cs="Arial"/>
          <w:sz w:val="22"/>
          <w:szCs w:val="22"/>
        </w:rPr>
        <w:t xml:space="preserve"> suministrará e instalará</w:t>
      </w:r>
      <w:r w:rsidR="00A25960">
        <w:rPr>
          <w:rFonts w:cs="Arial"/>
          <w:sz w:val="22"/>
          <w:szCs w:val="22"/>
        </w:rPr>
        <w:t xml:space="preserve"> las estructuras y línea </w:t>
      </w:r>
      <w:r w:rsidR="00BC641E">
        <w:rPr>
          <w:rFonts w:cs="Arial"/>
          <w:sz w:val="22"/>
          <w:szCs w:val="22"/>
        </w:rPr>
        <w:t xml:space="preserve">en </w:t>
      </w:r>
      <w:r w:rsidR="001001A0" w:rsidRPr="00DC4A6F">
        <w:rPr>
          <w:rFonts w:cs="Arial"/>
          <w:sz w:val="22"/>
          <w:szCs w:val="22"/>
        </w:rPr>
        <w:t>el punto de la reconfiguración de la</w:t>
      </w:r>
      <w:r w:rsidR="00A23500" w:rsidRPr="00DC4A6F">
        <w:rPr>
          <w:rFonts w:cs="Arial"/>
          <w:sz w:val="22"/>
          <w:szCs w:val="22"/>
        </w:rPr>
        <w:t xml:space="preserve"> actual </w:t>
      </w:r>
      <w:r w:rsidR="00BC641E">
        <w:rPr>
          <w:rFonts w:cs="Arial"/>
          <w:sz w:val="22"/>
          <w:szCs w:val="22"/>
        </w:rPr>
        <w:t>línea de 22</w:t>
      </w:r>
      <w:r w:rsidR="001001A0" w:rsidRPr="00DC4A6F">
        <w:rPr>
          <w:rFonts w:cs="Arial"/>
          <w:sz w:val="22"/>
          <w:szCs w:val="22"/>
        </w:rPr>
        <w:t xml:space="preserve">0 kV </w:t>
      </w:r>
      <w:r w:rsidR="00D46A59">
        <w:rPr>
          <w:rFonts w:cs="Arial"/>
          <w:sz w:val="22"/>
          <w:szCs w:val="22"/>
        </w:rPr>
        <w:t xml:space="preserve">doble circuito Fundación –Santa Marta </w:t>
      </w:r>
      <w:r w:rsidR="00D46A59" w:rsidRPr="00DC4A6F">
        <w:rPr>
          <w:rFonts w:cs="Arial"/>
          <w:sz w:val="22"/>
          <w:szCs w:val="22"/>
        </w:rPr>
        <w:t>2</w:t>
      </w:r>
      <w:r w:rsidR="00D46A59">
        <w:rPr>
          <w:rFonts w:cs="Arial"/>
          <w:sz w:val="22"/>
          <w:szCs w:val="22"/>
        </w:rPr>
        <w:t>2</w:t>
      </w:r>
      <w:r w:rsidR="00D46A59" w:rsidRPr="00DC4A6F">
        <w:rPr>
          <w:rFonts w:cs="Arial"/>
          <w:sz w:val="22"/>
          <w:szCs w:val="22"/>
        </w:rPr>
        <w:t xml:space="preserve">0 KV </w:t>
      </w:r>
      <w:proofErr w:type="gramStart"/>
      <w:r w:rsidR="00D46A59">
        <w:rPr>
          <w:rFonts w:cs="Arial"/>
          <w:sz w:val="22"/>
          <w:szCs w:val="22"/>
        </w:rPr>
        <w:t>en :</w:t>
      </w:r>
      <w:proofErr w:type="gramEnd"/>
      <w:r w:rsidR="00D46A59">
        <w:rPr>
          <w:rFonts w:cs="Arial"/>
          <w:sz w:val="22"/>
          <w:szCs w:val="22"/>
        </w:rPr>
        <w:t xml:space="preserve"> </w:t>
      </w:r>
      <w:r w:rsidR="00D46A59" w:rsidRPr="00DC4A6F">
        <w:rPr>
          <w:rFonts w:cs="Arial"/>
          <w:sz w:val="22"/>
          <w:szCs w:val="22"/>
        </w:rPr>
        <w:t xml:space="preserve"> </w:t>
      </w:r>
      <w:r w:rsidR="00D46A59">
        <w:rPr>
          <w:rFonts w:cs="Arial"/>
          <w:sz w:val="22"/>
          <w:szCs w:val="22"/>
        </w:rPr>
        <w:t xml:space="preserve"> Fundación </w:t>
      </w:r>
      <w:r w:rsidR="00D46A59" w:rsidRPr="00DC4A6F">
        <w:rPr>
          <w:rFonts w:cs="Arial"/>
          <w:sz w:val="22"/>
          <w:szCs w:val="22"/>
        </w:rPr>
        <w:t xml:space="preserve">– </w:t>
      </w:r>
      <w:r w:rsidR="00D46A59">
        <w:rPr>
          <w:rFonts w:cs="Arial"/>
          <w:sz w:val="22"/>
          <w:szCs w:val="22"/>
        </w:rPr>
        <w:t xml:space="preserve">Rio Cordoba y Rio Cordoba  </w:t>
      </w:r>
      <w:r w:rsidR="00D46A59" w:rsidRPr="00DC4A6F">
        <w:rPr>
          <w:rFonts w:cs="Arial"/>
          <w:sz w:val="22"/>
          <w:szCs w:val="22"/>
        </w:rPr>
        <w:t xml:space="preserve">– </w:t>
      </w:r>
      <w:r w:rsidR="00D46A59">
        <w:rPr>
          <w:rFonts w:cs="Arial"/>
          <w:sz w:val="22"/>
          <w:szCs w:val="22"/>
        </w:rPr>
        <w:t xml:space="preserve">Santa Marta. </w:t>
      </w:r>
    </w:p>
    <w:p w:rsidR="00D46A59" w:rsidRPr="00DC4A6F" w:rsidRDefault="00D46A59" w:rsidP="00D46A59">
      <w:pPr>
        <w:pStyle w:val="Prrafodelista"/>
        <w:ind w:left="0"/>
        <w:jc w:val="both"/>
        <w:rPr>
          <w:rFonts w:cs="Arial"/>
          <w:sz w:val="22"/>
          <w:szCs w:val="22"/>
        </w:rPr>
      </w:pPr>
    </w:p>
    <w:p w:rsidR="00484F29" w:rsidRPr="00BD48F4" w:rsidRDefault="001B41B4" w:rsidP="00BD48F4">
      <w:pPr>
        <w:pStyle w:val="Prrafodelista"/>
        <w:numPr>
          <w:ilvl w:val="0"/>
          <w:numId w:val="11"/>
        </w:numPr>
        <w:ind w:left="0" w:firstLine="0"/>
        <w:jc w:val="both"/>
        <w:rPr>
          <w:rFonts w:cs="Arial"/>
          <w:sz w:val="22"/>
          <w:szCs w:val="22"/>
        </w:rPr>
      </w:pPr>
      <w:r w:rsidRPr="00DC4A6F">
        <w:rPr>
          <w:rFonts w:cs="Arial"/>
          <w:sz w:val="22"/>
          <w:szCs w:val="22"/>
        </w:rPr>
        <w:t xml:space="preserve">Que todas las acciones relacionadas con la </w:t>
      </w:r>
      <w:r w:rsidR="00395832">
        <w:rPr>
          <w:rFonts w:cs="Arial"/>
          <w:sz w:val="22"/>
          <w:szCs w:val="22"/>
        </w:rPr>
        <w:t xml:space="preserve">construcción, </w:t>
      </w:r>
      <w:r w:rsidRPr="00DC4A6F">
        <w:rPr>
          <w:rFonts w:cs="Arial"/>
          <w:sz w:val="22"/>
          <w:szCs w:val="22"/>
        </w:rPr>
        <w:t>operación y el mantenimiento de</w:t>
      </w:r>
      <w:r w:rsidR="00E00FA9" w:rsidRPr="00DC4A6F">
        <w:rPr>
          <w:rFonts w:cs="Arial"/>
          <w:sz w:val="22"/>
          <w:szCs w:val="22"/>
        </w:rPr>
        <w:t xml:space="preserve"> los tramos de línea hasta</w:t>
      </w:r>
      <w:r w:rsidR="00395832">
        <w:rPr>
          <w:rFonts w:cs="Arial"/>
          <w:sz w:val="22"/>
          <w:szCs w:val="22"/>
        </w:rPr>
        <w:t xml:space="preserve"> el punto de </w:t>
      </w:r>
      <w:r w:rsidR="00E00FA9" w:rsidRPr="00DC4A6F">
        <w:rPr>
          <w:rFonts w:cs="Arial"/>
          <w:sz w:val="22"/>
          <w:szCs w:val="22"/>
        </w:rPr>
        <w:t>la reconfiguración de la actual línea</w:t>
      </w:r>
      <w:r w:rsidR="005E65D4" w:rsidRPr="00DC4A6F">
        <w:rPr>
          <w:rFonts w:cs="Arial"/>
          <w:sz w:val="22"/>
          <w:szCs w:val="22"/>
        </w:rPr>
        <w:t xml:space="preserve"> de 2</w:t>
      </w:r>
      <w:r w:rsidR="00BD48F4">
        <w:rPr>
          <w:rFonts w:cs="Arial"/>
          <w:sz w:val="22"/>
          <w:szCs w:val="22"/>
        </w:rPr>
        <w:t>2</w:t>
      </w:r>
      <w:r w:rsidR="005E65D4" w:rsidRPr="00DC4A6F">
        <w:rPr>
          <w:rFonts w:cs="Arial"/>
          <w:sz w:val="22"/>
          <w:szCs w:val="22"/>
        </w:rPr>
        <w:t>0 k</w:t>
      </w:r>
      <w:r w:rsidR="00395832">
        <w:rPr>
          <w:rFonts w:cs="Arial"/>
          <w:sz w:val="22"/>
          <w:szCs w:val="22"/>
        </w:rPr>
        <w:t>V</w:t>
      </w:r>
      <w:r w:rsidR="005E65D4" w:rsidRPr="00DC4A6F">
        <w:rPr>
          <w:rFonts w:cs="Arial"/>
          <w:sz w:val="22"/>
          <w:szCs w:val="22"/>
        </w:rPr>
        <w:t xml:space="preserve"> </w:t>
      </w:r>
      <w:r w:rsidR="00E00FA9" w:rsidRPr="00DC4A6F">
        <w:rPr>
          <w:rFonts w:cs="Arial"/>
          <w:sz w:val="22"/>
          <w:szCs w:val="22"/>
        </w:rPr>
        <w:t xml:space="preserve"> </w:t>
      </w:r>
      <w:r w:rsidR="00D46A59">
        <w:rPr>
          <w:rFonts w:cs="Arial"/>
          <w:sz w:val="22"/>
          <w:szCs w:val="22"/>
        </w:rPr>
        <w:t xml:space="preserve">Fundación –Santa Marta </w:t>
      </w:r>
      <w:r w:rsidR="00D46A59" w:rsidRPr="00DC4A6F">
        <w:rPr>
          <w:rFonts w:cs="Arial"/>
          <w:sz w:val="22"/>
          <w:szCs w:val="22"/>
        </w:rPr>
        <w:t>2</w:t>
      </w:r>
      <w:r w:rsidR="00D46A59">
        <w:rPr>
          <w:rFonts w:cs="Arial"/>
          <w:sz w:val="22"/>
          <w:szCs w:val="22"/>
        </w:rPr>
        <w:t>2</w:t>
      </w:r>
      <w:r w:rsidR="00D46A59" w:rsidRPr="00DC4A6F">
        <w:rPr>
          <w:rFonts w:cs="Arial"/>
          <w:sz w:val="22"/>
          <w:szCs w:val="22"/>
        </w:rPr>
        <w:t xml:space="preserve">0 KV </w:t>
      </w:r>
      <w:proofErr w:type="gramStart"/>
      <w:r w:rsidR="00D46A59">
        <w:rPr>
          <w:rFonts w:cs="Arial"/>
          <w:sz w:val="22"/>
          <w:szCs w:val="22"/>
        </w:rPr>
        <w:t>en :</w:t>
      </w:r>
      <w:proofErr w:type="gramEnd"/>
      <w:r w:rsidR="00D46A59">
        <w:rPr>
          <w:rFonts w:cs="Arial"/>
          <w:sz w:val="22"/>
          <w:szCs w:val="22"/>
        </w:rPr>
        <w:t xml:space="preserve"> </w:t>
      </w:r>
      <w:r w:rsidR="00D46A59" w:rsidRPr="00DC4A6F">
        <w:rPr>
          <w:rFonts w:cs="Arial"/>
          <w:sz w:val="22"/>
          <w:szCs w:val="22"/>
        </w:rPr>
        <w:t xml:space="preserve"> </w:t>
      </w:r>
      <w:r w:rsidR="00D46A59">
        <w:rPr>
          <w:rFonts w:cs="Arial"/>
          <w:sz w:val="22"/>
          <w:szCs w:val="22"/>
        </w:rPr>
        <w:t xml:space="preserve"> Fundación </w:t>
      </w:r>
      <w:r w:rsidR="00D46A59" w:rsidRPr="00DC4A6F">
        <w:rPr>
          <w:rFonts w:cs="Arial"/>
          <w:sz w:val="22"/>
          <w:szCs w:val="22"/>
        </w:rPr>
        <w:t xml:space="preserve">– </w:t>
      </w:r>
      <w:r w:rsidR="00D46A59">
        <w:rPr>
          <w:rFonts w:cs="Arial"/>
          <w:sz w:val="22"/>
          <w:szCs w:val="22"/>
        </w:rPr>
        <w:t xml:space="preserve">Rio Cordoba y Rio Cordoba  </w:t>
      </w:r>
      <w:r w:rsidR="00D46A59" w:rsidRPr="00DC4A6F">
        <w:rPr>
          <w:rFonts w:cs="Arial"/>
          <w:sz w:val="22"/>
          <w:szCs w:val="22"/>
        </w:rPr>
        <w:t xml:space="preserve">– </w:t>
      </w:r>
      <w:r w:rsidR="00D46A59">
        <w:rPr>
          <w:rFonts w:cs="Arial"/>
          <w:sz w:val="22"/>
          <w:szCs w:val="22"/>
        </w:rPr>
        <w:t xml:space="preserve">Santa Marta. </w:t>
      </w:r>
      <w:r w:rsidR="00BD48F4" w:rsidRPr="00DC4A6F">
        <w:rPr>
          <w:rFonts w:cs="Arial"/>
          <w:sz w:val="22"/>
          <w:szCs w:val="22"/>
        </w:rPr>
        <w:t xml:space="preserve"> </w:t>
      </w:r>
      <w:r w:rsidR="00E00FA9" w:rsidRPr="00BD48F4">
        <w:rPr>
          <w:rFonts w:cs="Arial"/>
          <w:sz w:val="22"/>
          <w:szCs w:val="22"/>
        </w:rPr>
        <w:t xml:space="preserve">son </w:t>
      </w:r>
      <w:r w:rsidRPr="00BD48F4">
        <w:rPr>
          <w:rFonts w:cs="Arial"/>
          <w:sz w:val="22"/>
          <w:szCs w:val="22"/>
        </w:rPr>
        <w:t>a cargo de</w:t>
      </w:r>
      <w:r w:rsidR="00E00FA9" w:rsidRPr="00BD48F4">
        <w:rPr>
          <w:rFonts w:cs="Arial"/>
          <w:sz w:val="22"/>
          <w:szCs w:val="22"/>
        </w:rPr>
        <w:t xml:space="preserve"> </w:t>
      </w:r>
      <w:r w:rsidR="00BD48F4">
        <w:rPr>
          <w:rFonts w:cs="Arial"/>
          <w:sz w:val="22"/>
          <w:szCs w:val="22"/>
        </w:rPr>
        <w:t>xxx</w:t>
      </w:r>
      <w:r w:rsidR="00484F29" w:rsidRPr="00BD48F4">
        <w:rPr>
          <w:rFonts w:cs="Arial"/>
          <w:sz w:val="22"/>
          <w:szCs w:val="22"/>
        </w:rPr>
        <w:t>. E</w:t>
      </w:r>
      <w:r w:rsidR="00A23500" w:rsidRPr="00BD48F4">
        <w:rPr>
          <w:rFonts w:cs="Arial"/>
          <w:sz w:val="22"/>
          <w:szCs w:val="22"/>
        </w:rPr>
        <w:t xml:space="preserve">l desarrollo de los trabajos </w:t>
      </w:r>
      <w:r w:rsidRPr="00BD48F4">
        <w:rPr>
          <w:rFonts w:cs="Arial"/>
          <w:sz w:val="22"/>
          <w:szCs w:val="22"/>
        </w:rPr>
        <w:t>se efectuará de manera tal que se busque siempre minimizar los impactos sobre el medio ambiente, de conformidad con lo consagrado en l</w:t>
      </w:r>
      <w:r w:rsidR="001001A0" w:rsidRPr="00BD48F4">
        <w:rPr>
          <w:rFonts w:cs="Arial"/>
          <w:sz w:val="22"/>
          <w:szCs w:val="22"/>
        </w:rPr>
        <w:t xml:space="preserve">a Ley 99 de 1993 y sus </w:t>
      </w:r>
      <w:r w:rsidR="00484F29" w:rsidRPr="00BD48F4">
        <w:rPr>
          <w:rFonts w:cs="Arial"/>
          <w:sz w:val="22"/>
          <w:szCs w:val="22"/>
        </w:rPr>
        <w:t>d</w:t>
      </w:r>
      <w:r w:rsidR="001001A0" w:rsidRPr="00BD48F4">
        <w:rPr>
          <w:rFonts w:cs="Arial"/>
          <w:sz w:val="22"/>
          <w:szCs w:val="22"/>
        </w:rPr>
        <w:t>ecretos r</w:t>
      </w:r>
      <w:r w:rsidRPr="00BD48F4">
        <w:rPr>
          <w:rFonts w:cs="Arial"/>
          <w:sz w:val="22"/>
          <w:szCs w:val="22"/>
        </w:rPr>
        <w:t xml:space="preserve">eglamentarios. </w:t>
      </w:r>
    </w:p>
    <w:p w:rsidR="00484F29" w:rsidRDefault="00484F29" w:rsidP="00014E69">
      <w:pPr>
        <w:pStyle w:val="Prrafodelista"/>
        <w:ind w:left="0"/>
        <w:jc w:val="both"/>
        <w:rPr>
          <w:rFonts w:cs="Arial"/>
          <w:b/>
          <w:sz w:val="22"/>
          <w:szCs w:val="22"/>
        </w:rPr>
      </w:pPr>
    </w:p>
    <w:p w:rsidR="00974CCA" w:rsidRPr="00DC4A6F" w:rsidRDefault="001B41B4" w:rsidP="00014E69">
      <w:pPr>
        <w:pStyle w:val="Prrafodelista"/>
        <w:ind w:left="0"/>
        <w:jc w:val="both"/>
        <w:rPr>
          <w:rFonts w:cs="Arial"/>
          <w:b/>
          <w:sz w:val="22"/>
          <w:szCs w:val="22"/>
        </w:rPr>
      </w:pPr>
      <w:r w:rsidRPr="00DC4A6F">
        <w:rPr>
          <w:rFonts w:cs="Arial"/>
          <w:b/>
          <w:sz w:val="22"/>
          <w:szCs w:val="22"/>
        </w:rPr>
        <w:t xml:space="preserve">Las PARTES, </w:t>
      </w:r>
    </w:p>
    <w:p w:rsidR="00974CCA" w:rsidRPr="00DC4A6F" w:rsidRDefault="00974CCA" w:rsidP="00F2673C">
      <w:pPr>
        <w:jc w:val="both"/>
        <w:rPr>
          <w:rFonts w:cs="Arial"/>
          <w:b/>
          <w:sz w:val="22"/>
          <w:szCs w:val="22"/>
        </w:rPr>
      </w:pPr>
    </w:p>
    <w:p w:rsidR="00974CCA" w:rsidRPr="00DC4A6F" w:rsidRDefault="001B41B4" w:rsidP="00974CCA">
      <w:pPr>
        <w:jc w:val="center"/>
        <w:rPr>
          <w:rFonts w:cs="Arial"/>
          <w:b/>
          <w:sz w:val="22"/>
          <w:szCs w:val="22"/>
        </w:rPr>
      </w:pPr>
      <w:r w:rsidRPr="00DC4A6F">
        <w:rPr>
          <w:rFonts w:cs="Arial"/>
          <w:b/>
          <w:sz w:val="22"/>
          <w:szCs w:val="22"/>
        </w:rPr>
        <w:t>ACUERDAN:</w:t>
      </w:r>
    </w:p>
    <w:p w:rsidR="00974CCA" w:rsidRPr="00DC4A6F" w:rsidRDefault="00974CCA" w:rsidP="00F2673C">
      <w:pPr>
        <w:jc w:val="both"/>
        <w:rPr>
          <w:rFonts w:cs="Arial"/>
          <w:b/>
          <w:sz w:val="22"/>
          <w:szCs w:val="22"/>
        </w:rPr>
      </w:pPr>
    </w:p>
    <w:p w:rsidR="00974CCA" w:rsidRPr="00DC4A6F" w:rsidRDefault="001B41B4" w:rsidP="00F2673C">
      <w:pPr>
        <w:jc w:val="both"/>
        <w:rPr>
          <w:rFonts w:cs="Arial"/>
          <w:sz w:val="22"/>
          <w:szCs w:val="22"/>
        </w:rPr>
      </w:pPr>
      <w:r w:rsidRPr="00DC4A6F">
        <w:rPr>
          <w:rFonts w:cs="Arial"/>
          <w:b/>
          <w:sz w:val="22"/>
          <w:szCs w:val="22"/>
        </w:rPr>
        <w:t>CLÁUSULA PRIMERA: OBJETO</w:t>
      </w:r>
      <w:r w:rsidRPr="00DC4A6F">
        <w:rPr>
          <w:rFonts w:cs="Arial"/>
          <w:sz w:val="22"/>
          <w:szCs w:val="22"/>
        </w:rPr>
        <w:t xml:space="preserve">. Regular las relaciones técnicas, jurídicas, económicas, administrativas y comerciales entre </w:t>
      </w:r>
      <w:r w:rsidR="00BD48F4">
        <w:rPr>
          <w:rFonts w:cs="Arial"/>
          <w:sz w:val="22"/>
          <w:szCs w:val="22"/>
        </w:rPr>
        <w:t xml:space="preserve">TRANSELCA </w:t>
      </w:r>
      <w:r w:rsidRPr="00DC4A6F">
        <w:rPr>
          <w:rFonts w:cs="Arial"/>
          <w:sz w:val="22"/>
          <w:szCs w:val="22"/>
        </w:rPr>
        <w:t xml:space="preserve">y </w:t>
      </w:r>
      <w:r w:rsidR="00BD48F4">
        <w:rPr>
          <w:rFonts w:cs="Arial"/>
          <w:sz w:val="22"/>
          <w:szCs w:val="22"/>
        </w:rPr>
        <w:t>XXX</w:t>
      </w:r>
      <w:r w:rsidRPr="00DC4A6F">
        <w:rPr>
          <w:rFonts w:cs="Arial"/>
          <w:sz w:val="22"/>
          <w:szCs w:val="22"/>
        </w:rPr>
        <w:t>, que se derivan de la conexión al Sistema de Transmisión Nacional -STN-, de</w:t>
      </w:r>
      <w:r w:rsidR="00E00FA9" w:rsidRPr="00DC4A6F">
        <w:rPr>
          <w:rFonts w:cs="Arial"/>
          <w:sz w:val="22"/>
          <w:szCs w:val="22"/>
        </w:rPr>
        <w:t xml:space="preserve"> los tramos de línea entre la subestaci</w:t>
      </w:r>
      <w:r w:rsidR="00685BC3">
        <w:rPr>
          <w:rFonts w:cs="Arial"/>
          <w:sz w:val="22"/>
          <w:szCs w:val="22"/>
        </w:rPr>
        <w:t>ón Rio Cor</w:t>
      </w:r>
      <w:ins w:id="0" w:author="portatil3" w:date="2014-09-23T16:30:00Z">
        <w:r w:rsidR="00BC555A">
          <w:rPr>
            <w:rFonts w:cs="Arial"/>
            <w:sz w:val="22"/>
            <w:szCs w:val="22"/>
          </w:rPr>
          <w:t>d</w:t>
        </w:r>
      </w:ins>
      <w:r w:rsidR="00685BC3">
        <w:rPr>
          <w:rFonts w:cs="Arial"/>
          <w:sz w:val="22"/>
          <w:szCs w:val="22"/>
        </w:rPr>
        <w:t xml:space="preserve">oba </w:t>
      </w:r>
      <w:r w:rsidR="00E00FA9" w:rsidRPr="00DC4A6F">
        <w:rPr>
          <w:rFonts w:cs="Arial"/>
          <w:sz w:val="22"/>
          <w:szCs w:val="22"/>
        </w:rPr>
        <w:t>2</w:t>
      </w:r>
      <w:r w:rsidR="00BD48F4">
        <w:rPr>
          <w:rFonts w:cs="Arial"/>
          <w:sz w:val="22"/>
          <w:szCs w:val="22"/>
        </w:rPr>
        <w:t>2</w:t>
      </w:r>
      <w:r w:rsidR="00E00FA9" w:rsidRPr="00DC4A6F">
        <w:rPr>
          <w:rFonts w:cs="Arial"/>
          <w:sz w:val="22"/>
          <w:szCs w:val="22"/>
        </w:rPr>
        <w:t xml:space="preserve">0 kV y </w:t>
      </w:r>
      <w:r w:rsidR="00484F29">
        <w:rPr>
          <w:rFonts w:cs="Arial"/>
          <w:sz w:val="22"/>
          <w:szCs w:val="22"/>
        </w:rPr>
        <w:t xml:space="preserve">el punto de </w:t>
      </w:r>
      <w:r w:rsidR="00E00FA9" w:rsidRPr="00DC4A6F">
        <w:rPr>
          <w:rFonts w:cs="Arial"/>
          <w:sz w:val="22"/>
          <w:szCs w:val="22"/>
        </w:rPr>
        <w:t xml:space="preserve"> reconfiguración de</w:t>
      </w:r>
      <w:r w:rsidR="00BD48F4">
        <w:rPr>
          <w:rFonts w:cs="Arial"/>
          <w:sz w:val="22"/>
          <w:szCs w:val="22"/>
        </w:rPr>
        <w:t xml:space="preserve"> la actual línea de 22</w:t>
      </w:r>
      <w:r w:rsidR="00A23500" w:rsidRPr="00DC4A6F">
        <w:rPr>
          <w:rFonts w:cs="Arial"/>
          <w:sz w:val="22"/>
          <w:szCs w:val="22"/>
        </w:rPr>
        <w:t xml:space="preserve">0 kV </w:t>
      </w:r>
      <w:r w:rsidR="00685BC3">
        <w:rPr>
          <w:rFonts w:cs="Arial"/>
          <w:sz w:val="22"/>
          <w:szCs w:val="22"/>
        </w:rPr>
        <w:t xml:space="preserve">doble circuito Fundación –Santa Marta </w:t>
      </w:r>
      <w:r w:rsidR="00685BC3" w:rsidRPr="00DC4A6F">
        <w:rPr>
          <w:rFonts w:cs="Arial"/>
          <w:sz w:val="22"/>
          <w:szCs w:val="22"/>
        </w:rPr>
        <w:t>2</w:t>
      </w:r>
      <w:r w:rsidR="00685BC3">
        <w:rPr>
          <w:rFonts w:cs="Arial"/>
          <w:sz w:val="22"/>
          <w:szCs w:val="22"/>
        </w:rPr>
        <w:t>2</w:t>
      </w:r>
      <w:r w:rsidR="00685BC3" w:rsidRPr="00DC4A6F">
        <w:rPr>
          <w:rFonts w:cs="Arial"/>
          <w:sz w:val="22"/>
          <w:szCs w:val="22"/>
        </w:rPr>
        <w:t xml:space="preserve">0 KV </w:t>
      </w:r>
      <w:r w:rsidR="00A23500" w:rsidRPr="00DC4A6F">
        <w:rPr>
          <w:rFonts w:cs="Arial"/>
          <w:sz w:val="22"/>
          <w:szCs w:val="22"/>
        </w:rPr>
        <w:t xml:space="preserve">de propiedad de </w:t>
      </w:r>
      <w:r w:rsidR="00BD48F4">
        <w:rPr>
          <w:rFonts w:cs="Arial"/>
          <w:sz w:val="22"/>
          <w:szCs w:val="22"/>
        </w:rPr>
        <w:t xml:space="preserve">TRANSELCA </w:t>
      </w:r>
      <w:r w:rsidRPr="00DC4A6F">
        <w:rPr>
          <w:rFonts w:cs="Arial"/>
          <w:sz w:val="22"/>
          <w:szCs w:val="22"/>
        </w:rPr>
        <w:t xml:space="preserve">con equipos de propiedad de </w:t>
      </w:r>
      <w:r w:rsidR="00BD48F4">
        <w:rPr>
          <w:rFonts w:cs="Arial"/>
          <w:sz w:val="22"/>
          <w:szCs w:val="22"/>
        </w:rPr>
        <w:t>XX</w:t>
      </w:r>
      <w:r w:rsidR="00A23500" w:rsidRPr="00DC4A6F">
        <w:rPr>
          <w:rFonts w:cs="Arial"/>
          <w:b/>
          <w:sz w:val="22"/>
          <w:szCs w:val="22"/>
        </w:rPr>
        <w:t xml:space="preserve"> </w:t>
      </w:r>
      <w:r w:rsidRPr="00DC4A6F">
        <w:rPr>
          <w:rFonts w:cs="Arial"/>
          <w:sz w:val="22"/>
          <w:szCs w:val="22"/>
        </w:rPr>
        <w:t xml:space="preserve">instalados en desarrollo del </w:t>
      </w:r>
      <w:r w:rsidR="006A0A40" w:rsidRPr="00DC4A6F">
        <w:rPr>
          <w:rFonts w:cs="Arial"/>
          <w:sz w:val="22"/>
          <w:szCs w:val="22"/>
        </w:rPr>
        <w:t xml:space="preserve">Proyecto </w:t>
      </w:r>
      <w:r w:rsidR="0012590C">
        <w:rPr>
          <w:rFonts w:cs="Arial"/>
          <w:sz w:val="22"/>
          <w:szCs w:val="22"/>
        </w:rPr>
        <w:t>UPME 06</w:t>
      </w:r>
      <w:r w:rsidR="005E65D4" w:rsidRPr="00DC4A6F">
        <w:rPr>
          <w:rFonts w:cs="Arial"/>
          <w:sz w:val="22"/>
          <w:szCs w:val="22"/>
        </w:rPr>
        <w:t>-201</w:t>
      </w:r>
      <w:r w:rsidR="00685BC3">
        <w:rPr>
          <w:rFonts w:cs="Arial"/>
          <w:sz w:val="22"/>
          <w:szCs w:val="22"/>
        </w:rPr>
        <w:t>4</w:t>
      </w:r>
      <w:r w:rsidRPr="00DC4A6F">
        <w:rPr>
          <w:rFonts w:cs="Arial"/>
          <w:sz w:val="22"/>
          <w:szCs w:val="22"/>
        </w:rPr>
        <w:t>.</w:t>
      </w:r>
    </w:p>
    <w:p w:rsidR="005F4EB4" w:rsidRPr="00DC4A6F" w:rsidRDefault="005F4EB4" w:rsidP="00F2673C">
      <w:pPr>
        <w:jc w:val="both"/>
        <w:rPr>
          <w:rFonts w:cs="Arial"/>
          <w:sz w:val="22"/>
          <w:szCs w:val="22"/>
        </w:rPr>
      </w:pPr>
    </w:p>
    <w:p w:rsidR="005F4EB4" w:rsidRPr="00DC4A6F" w:rsidRDefault="005F4EB4" w:rsidP="00F2673C">
      <w:pPr>
        <w:jc w:val="both"/>
        <w:rPr>
          <w:rFonts w:cs="Arial"/>
          <w:sz w:val="22"/>
          <w:szCs w:val="22"/>
          <w:lang w:val="es-CO"/>
        </w:rPr>
      </w:pPr>
    </w:p>
    <w:p w:rsidR="00550D11" w:rsidRPr="00DC4A6F" w:rsidRDefault="001B41B4" w:rsidP="00F2673C">
      <w:pPr>
        <w:jc w:val="both"/>
        <w:rPr>
          <w:rFonts w:cs="Arial"/>
          <w:sz w:val="22"/>
          <w:szCs w:val="22"/>
        </w:rPr>
      </w:pPr>
      <w:r w:rsidRPr="00DC4A6F">
        <w:rPr>
          <w:rFonts w:cs="Arial"/>
          <w:b/>
          <w:sz w:val="22"/>
          <w:szCs w:val="22"/>
        </w:rPr>
        <w:t>CLÁUSULA SEGUNDA: ALCANCE</w:t>
      </w:r>
      <w:r w:rsidRPr="00DC4A6F">
        <w:rPr>
          <w:rFonts w:cs="Arial"/>
          <w:sz w:val="22"/>
          <w:szCs w:val="22"/>
        </w:rPr>
        <w:t>. Las actividades a desarrollar para el cumplimiento del objeto del Contrato, son las siguientes:</w:t>
      </w:r>
    </w:p>
    <w:p w:rsidR="00550D11" w:rsidRPr="00DC4A6F" w:rsidRDefault="00550D11" w:rsidP="00F2673C">
      <w:pPr>
        <w:jc w:val="both"/>
        <w:rPr>
          <w:rFonts w:cs="Arial"/>
          <w:sz w:val="22"/>
          <w:szCs w:val="22"/>
        </w:rPr>
      </w:pPr>
    </w:p>
    <w:p w:rsidR="00550D11" w:rsidRDefault="0012590C" w:rsidP="00F2673C">
      <w:pPr>
        <w:pStyle w:val="Prrafodelista"/>
        <w:numPr>
          <w:ilvl w:val="0"/>
          <w:numId w:val="12"/>
        </w:numPr>
        <w:jc w:val="both"/>
        <w:rPr>
          <w:rFonts w:cs="Arial"/>
          <w:sz w:val="22"/>
          <w:szCs w:val="22"/>
        </w:rPr>
      </w:pPr>
      <w:r w:rsidRPr="00685BC3">
        <w:rPr>
          <w:rFonts w:cs="Arial"/>
          <w:b/>
          <w:sz w:val="22"/>
          <w:szCs w:val="22"/>
        </w:rPr>
        <w:t>XX</w:t>
      </w:r>
      <w:r w:rsidR="00CB6D7B" w:rsidRPr="00685BC3">
        <w:rPr>
          <w:rFonts w:cs="Arial"/>
          <w:b/>
          <w:sz w:val="22"/>
          <w:szCs w:val="22"/>
        </w:rPr>
        <w:t xml:space="preserve"> </w:t>
      </w:r>
      <w:r w:rsidR="00CB6D7B" w:rsidRPr="00685BC3">
        <w:rPr>
          <w:rFonts w:cs="Arial"/>
          <w:sz w:val="22"/>
          <w:szCs w:val="22"/>
        </w:rPr>
        <w:t>se</w:t>
      </w:r>
      <w:r w:rsidR="001B41B4" w:rsidRPr="00685BC3">
        <w:rPr>
          <w:rFonts w:cs="Arial"/>
          <w:sz w:val="22"/>
          <w:szCs w:val="22"/>
        </w:rPr>
        <w:t xml:space="preserve"> conectará al STN</w:t>
      </w:r>
      <w:r w:rsidR="000258BB" w:rsidRPr="00685BC3">
        <w:rPr>
          <w:rFonts w:cs="Arial"/>
          <w:sz w:val="22"/>
          <w:szCs w:val="22"/>
        </w:rPr>
        <w:t xml:space="preserve"> abriendo pases en la</w:t>
      </w:r>
      <w:r w:rsidR="00685BC3" w:rsidRPr="00685BC3">
        <w:rPr>
          <w:rFonts w:cs="Arial"/>
          <w:sz w:val="22"/>
          <w:szCs w:val="22"/>
        </w:rPr>
        <w:t>s</w:t>
      </w:r>
      <w:r w:rsidR="000258BB" w:rsidRPr="00685BC3">
        <w:rPr>
          <w:rFonts w:cs="Arial"/>
          <w:sz w:val="22"/>
          <w:szCs w:val="22"/>
        </w:rPr>
        <w:t xml:space="preserve"> torre</w:t>
      </w:r>
      <w:r w:rsidR="00685BC3" w:rsidRPr="00685BC3">
        <w:rPr>
          <w:rFonts w:cs="Arial"/>
          <w:sz w:val="22"/>
          <w:szCs w:val="22"/>
        </w:rPr>
        <w:t>s</w:t>
      </w:r>
      <w:r w:rsidR="000258BB" w:rsidRPr="00685BC3">
        <w:rPr>
          <w:rFonts w:cs="Arial"/>
          <w:sz w:val="22"/>
          <w:szCs w:val="22"/>
        </w:rPr>
        <w:t xml:space="preserve"> de retención No </w:t>
      </w:r>
      <w:r w:rsidRPr="00685BC3">
        <w:rPr>
          <w:rFonts w:cs="Arial"/>
          <w:sz w:val="22"/>
          <w:szCs w:val="22"/>
        </w:rPr>
        <w:t>XX</w:t>
      </w:r>
      <w:r w:rsidR="000258BB" w:rsidRPr="00685BC3">
        <w:rPr>
          <w:rFonts w:cs="Arial"/>
          <w:sz w:val="22"/>
          <w:szCs w:val="22"/>
        </w:rPr>
        <w:t xml:space="preserve"> de propiedad de </w:t>
      </w:r>
      <w:r w:rsidRPr="00685BC3">
        <w:rPr>
          <w:rFonts w:cs="Arial"/>
          <w:sz w:val="22"/>
          <w:szCs w:val="22"/>
        </w:rPr>
        <w:t>TRANSELCA</w:t>
      </w:r>
      <w:r w:rsidR="000258BB" w:rsidRPr="00685BC3">
        <w:rPr>
          <w:rFonts w:cs="Arial"/>
          <w:sz w:val="22"/>
          <w:szCs w:val="22"/>
        </w:rPr>
        <w:t>. La conexión de la</w:t>
      </w:r>
      <w:r w:rsidR="00685BC3" w:rsidRPr="00685BC3">
        <w:rPr>
          <w:rFonts w:cs="Arial"/>
          <w:sz w:val="22"/>
          <w:szCs w:val="22"/>
        </w:rPr>
        <w:t>s</w:t>
      </w:r>
      <w:r w:rsidR="000258BB" w:rsidRPr="00685BC3">
        <w:rPr>
          <w:rFonts w:cs="Arial"/>
          <w:sz w:val="22"/>
          <w:szCs w:val="22"/>
        </w:rPr>
        <w:t xml:space="preserve"> línea</w:t>
      </w:r>
      <w:r w:rsidR="00685BC3" w:rsidRPr="00685BC3">
        <w:rPr>
          <w:rFonts w:cs="Arial"/>
          <w:sz w:val="22"/>
          <w:szCs w:val="22"/>
        </w:rPr>
        <w:t>s</w:t>
      </w:r>
      <w:r w:rsidR="000258BB" w:rsidRPr="00685BC3">
        <w:rPr>
          <w:rFonts w:cs="Arial"/>
          <w:sz w:val="22"/>
          <w:szCs w:val="22"/>
        </w:rPr>
        <w:t xml:space="preserve"> </w:t>
      </w:r>
      <w:r w:rsidR="00685BC3" w:rsidRPr="00685BC3">
        <w:rPr>
          <w:rFonts w:cs="Arial"/>
          <w:sz w:val="22"/>
          <w:szCs w:val="22"/>
        </w:rPr>
        <w:t xml:space="preserve">Fundación –Santa Marta 220 KV </w:t>
      </w:r>
      <w:r w:rsidRPr="00685BC3">
        <w:rPr>
          <w:rFonts w:cs="Arial"/>
          <w:sz w:val="22"/>
          <w:szCs w:val="22"/>
        </w:rPr>
        <w:t>p</w:t>
      </w:r>
      <w:r w:rsidR="000258BB" w:rsidRPr="00685BC3">
        <w:rPr>
          <w:rFonts w:cs="Arial"/>
          <w:sz w:val="22"/>
          <w:szCs w:val="22"/>
        </w:rPr>
        <w:t xml:space="preserve">ara </w:t>
      </w:r>
      <w:r w:rsidR="00685BC3" w:rsidRPr="00685BC3">
        <w:rPr>
          <w:rFonts w:cs="Arial"/>
          <w:sz w:val="22"/>
          <w:szCs w:val="22"/>
        </w:rPr>
        <w:t xml:space="preserve">reconfigurar </w:t>
      </w:r>
      <w:proofErr w:type="gramStart"/>
      <w:r w:rsidR="00685BC3" w:rsidRPr="00685BC3">
        <w:rPr>
          <w:rFonts w:cs="Arial"/>
          <w:sz w:val="22"/>
          <w:szCs w:val="22"/>
        </w:rPr>
        <w:t>en :</w:t>
      </w:r>
      <w:proofErr w:type="gramEnd"/>
      <w:r w:rsidR="00685BC3" w:rsidRPr="00685BC3">
        <w:rPr>
          <w:rFonts w:cs="Arial"/>
          <w:sz w:val="22"/>
          <w:szCs w:val="22"/>
        </w:rPr>
        <w:t xml:space="preserve">   Fundación – Rio Cordoba y Rio Cordoba  – Santa Marta</w:t>
      </w:r>
      <w:ins w:id="1" w:author="portatil3" w:date="2014-09-23T16:31:00Z">
        <w:r w:rsidR="00BC555A">
          <w:rPr>
            <w:rFonts w:cs="Arial"/>
            <w:sz w:val="22"/>
            <w:szCs w:val="22"/>
          </w:rPr>
          <w:t>,</w:t>
        </w:r>
      </w:ins>
      <w:del w:id="2" w:author="portatil3" w:date="2014-09-23T16:31:00Z">
        <w:r w:rsidR="00685BC3" w:rsidRPr="00685BC3" w:rsidDel="00BC555A">
          <w:rPr>
            <w:rFonts w:cs="Arial"/>
            <w:sz w:val="22"/>
            <w:szCs w:val="22"/>
          </w:rPr>
          <w:delText>.</w:delText>
        </w:r>
      </w:del>
      <w:r w:rsidR="00685BC3" w:rsidRPr="00685BC3">
        <w:rPr>
          <w:rFonts w:cs="Arial"/>
          <w:sz w:val="22"/>
          <w:szCs w:val="22"/>
        </w:rPr>
        <w:t xml:space="preserve"> </w:t>
      </w:r>
      <w:r w:rsidR="000258BB" w:rsidRPr="00685BC3">
        <w:rPr>
          <w:rFonts w:cs="Arial"/>
          <w:sz w:val="22"/>
          <w:szCs w:val="22"/>
        </w:rPr>
        <w:t xml:space="preserve">se realiza </w:t>
      </w:r>
      <w:r w:rsidR="000258BB" w:rsidRPr="00685BC3">
        <w:rPr>
          <w:rFonts w:cs="Arial"/>
          <w:sz w:val="22"/>
          <w:szCs w:val="22"/>
        </w:rPr>
        <w:lastRenderedPageBreak/>
        <w:t xml:space="preserve">en </w:t>
      </w:r>
      <w:r w:rsidR="007C6998" w:rsidRPr="00685BC3">
        <w:rPr>
          <w:rFonts w:cs="Arial"/>
          <w:sz w:val="22"/>
          <w:szCs w:val="22"/>
        </w:rPr>
        <w:t xml:space="preserve">la torre </w:t>
      </w:r>
      <w:r w:rsidRPr="00685BC3">
        <w:rPr>
          <w:rFonts w:cs="Arial"/>
          <w:sz w:val="22"/>
          <w:szCs w:val="22"/>
        </w:rPr>
        <w:t>xx</w:t>
      </w:r>
      <w:r w:rsidR="007C6998" w:rsidRPr="00685BC3">
        <w:rPr>
          <w:rFonts w:cs="Arial"/>
          <w:sz w:val="22"/>
          <w:szCs w:val="22"/>
        </w:rPr>
        <w:t xml:space="preserve">, </w:t>
      </w:r>
      <w:r w:rsidR="000258BB" w:rsidRPr="00685BC3">
        <w:rPr>
          <w:rFonts w:cs="Arial"/>
          <w:sz w:val="22"/>
          <w:szCs w:val="22"/>
        </w:rPr>
        <w:t xml:space="preserve">de la actual línea  </w:t>
      </w:r>
      <w:r w:rsidR="00685BC3" w:rsidRPr="00685BC3">
        <w:rPr>
          <w:rFonts w:cs="Arial"/>
          <w:sz w:val="22"/>
          <w:szCs w:val="22"/>
        </w:rPr>
        <w:t xml:space="preserve">Fundación Santa Marta en </w:t>
      </w:r>
      <w:r w:rsidR="000258BB" w:rsidRPr="00685BC3">
        <w:rPr>
          <w:rFonts w:cs="Arial"/>
          <w:sz w:val="22"/>
          <w:szCs w:val="22"/>
        </w:rPr>
        <w:t xml:space="preserve"> las torres Nos </w:t>
      </w:r>
      <w:r w:rsidR="001F357D" w:rsidRPr="00685BC3">
        <w:rPr>
          <w:rFonts w:cs="Arial"/>
          <w:sz w:val="22"/>
          <w:szCs w:val="22"/>
        </w:rPr>
        <w:t>xxx</w:t>
      </w:r>
      <w:r w:rsidR="000258BB" w:rsidRPr="00685BC3">
        <w:rPr>
          <w:rFonts w:cs="Arial"/>
          <w:sz w:val="22"/>
          <w:szCs w:val="22"/>
        </w:rPr>
        <w:t xml:space="preserve"> y </w:t>
      </w:r>
      <w:r w:rsidR="001F357D" w:rsidRPr="00685BC3">
        <w:rPr>
          <w:rFonts w:cs="Arial"/>
          <w:sz w:val="22"/>
          <w:szCs w:val="22"/>
        </w:rPr>
        <w:t>xx</w:t>
      </w:r>
      <w:r w:rsidR="000258BB" w:rsidRPr="00685BC3">
        <w:rPr>
          <w:rFonts w:cs="Arial"/>
          <w:sz w:val="22"/>
          <w:szCs w:val="22"/>
        </w:rPr>
        <w:t xml:space="preserve"> de propiedad de </w:t>
      </w:r>
      <w:r w:rsidR="001F357D" w:rsidRPr="00685BC3">
        <w:rPr>
          <w:rFonts w:cs="Arial"/>
          <w:sz w:val="22"/>
          <w:szCs w:val="22"/>
        </w:rPr>
        <w:t>TRANSELCA</w:t>
      </w:r>
      <w:r w:rsidR="00484F29" w:rsidRPr="00685BC3">
        <w:rPr>
          <w:rFonts w:cs="Arial"/>
          <w:b/>
          <w:sz w:val="22"/>
          <w:szCs w:val="22"/>
        </w:rPr>
        <w:t>,</w:t>
      </w:r>
      <w:r w:rsidR="00C83671" w:rsidRPr="00685BC3">
        <w:rPr>
          <w:rFonts w:cs="Arial"/>
          <w:b/>
          <w:sz w:val="22"/>
          <w:szCs w:val="22"/>
        </w:rPr>
        <w:t xml:space="preserve"> </w:t>
      </w:r>
      <w:r w:rsidR="00C83671" w:rsidRPr="00685BC3">
        <w:rPr>
          <w:rFonts w:cs="Arial"/>
          <w:sz w:val="22"/>
          <w:szCs w:val="22"/>
        </w:rPr>
        <w:t xml:space="preserve">desde </w:t>
      </w:r>
      <w:r w:rsidR="00DA08B8" w:rsidRPr="00685BC3">
        <w:rPr>
          <w:rFonts w:cs="Arial"/>
          <w:sz w:val="22"/>
          <w:szCs w:val="22"/>
        </w:rPr>
        <w:t>la torre</w:t>
      </w:r>
      <w:r w:rsidR="00C83671" w:rsidRPr="00685BC3">
        <w:rPr>
          <w:rFonts w:cs="Arial"/>
          <w:sz w:val="22"/>
          <w:szCs w:val="22"/>
        </w:rPr>
        <w:t xml:space="preserve"> </w:t>
      </w:r>
      <w:r w:rsidR="001F357D" w:rsidRPr="00685BC3">
        <w:rPr>
          <w:rFonts w:cs="Arial"/>
          <w:sz w:val="22"/>
          <w:szCs w:val="22"/>
        </w:rPr>
        <w:t>X</w:t>
      </w:r>
      <w:r w:rsidR="00C83671" w:rsidRPr="00685BC3">
        <w:rPr>
          <w:rFonts w:cs="Arial"/>
          <w:sz w:val="22"/>
          <w:szCs w:val="22"/>
        </w:rPr>
        <w:t xml:space="preserve"> de propiedad de </w:t>
      </w:r>
      <w:r w:rsidR="001F357D" w:rsidRPr="00685BC3">
        <w:rPr>
          <w:rFonts w:cs="Arial"/>
          <w:sz w:val="22"/>
          <w:szCs w:val="22"/>
        </w:rPr>
        <w:t>XXX</w:t>
      </w:r>
      <w:r w:rsidR="000258BB" w:rsidRPr="00685BC3">
        <w:rPr>
          <w:rFonts w:cs="Arial"/>
          <w:sz w:val="22"/>
          <w:szCs w:val="22"/>
        </w:rPr>
        <w:t>. La conexión de la línea proveniente de la</w:t>
      </w:r>
      <w:r w:rsidR="00685BC3" w:rsidRPr="00685BC3">
        <w:rPr>
          <w:rFonts w:cs="Arial"/>
          <w:sz w:val="22"/>
          <w:szCs w:val="22"/>
        </w:rPr>
        <w:t xml:space="preserve"> </w:t>
      </w:r>
      <w:r w:rsidR="000258BB" w:rsidRPr="00685BC3">
        <w:rPr>
          <w:rFonts w:cs="Arial"/>
          <w:sz w:val="22"/>
          <w:szCs w:val="22"/>
        </w:rPr>
        <w:t xml:space="preserve">subestación </w:t>
      </w:r>
      <w:r w:rsidR="00685BC3" w:rsidRPr="00685BC3">
        <w:rPr>
          <w:rFonts w:cs="Arial"/>
          <w:sz w:val="22"/>
          <w:szCs w:val="22"/>
        </w:rPr>
        <w:t xml:space="preserve">Rio Cordoba </w:t>
      </w:r>
      <w:r w:rsidR="000258BB" w:rsidRPr="00685BC3">
        <w:rPr>
          <w:rFonts w:cs="Arial"/>
          <w:sz w:val="22"/>
          <w:szCs w:val="22"/>
        </w:rPr>
        <w:t xml:space="preserve">para </w:t>
      </w:r>
      <w:proofErr w:type="spellStart"/>
      <w:r w:rsidR="00685BC3" w:rsidRPr="00685BC3">
        <w:rPr>
          <w:rFonts w:cs="Arial"/>
          <w:sz w:val="22"/>
          <w:szCs w:val="22"/>
        </w:rPr>
        <w:t>recon</w:t>
      </w:r>
      <w:r w:rsidR="000258BB" w:rsidRPr="00685BC3">
        <w:rPr>
          <w:rFonts w:cs="Arial"/>
          <w:sz w:val="22"/>
          <w:szCs w:val="22"/>
        </w:rPr>
        <w:t>configurar</w:t>
      </w:r>
      <w:proofErr w:type="spellEnd"/>
      <w:r w:rsidR="000258BB" w:rsidRPr="00685BC3">
        <w:rPr>
          <w:rFonts w:cs="Arial"/>
          <w:sz w:val="22"/>
          <w:szCs w:val="22"/>
        </w:rPr>
        <w:t xml:space="preserve"> la línea </w:t>
      </w:r>
      <w:r w:rsidR="00685BC3" w:rsidRPr="00685BC3">
        <w:rPr>
          <w:rFonts w:cs="Arial"/>
          <w:sz w:val="22"/>
          <w:szCs w:val="22"/>
        </w:rPr>
        <w:t xml:space="preserve">Fundación  Rio Cordoba </w:t>
      </w:r>
      <w:r w:rsidR="000258BB" w:rsidRPr="00685BC3">
        <w:rPr>
          <w:rFonts w:cs="Arial"/>
          <w:sz w:val="22"/>
          <w:szCs w:val="22"/>
        </w:rPr>
        <w:t xml:space="preserve">se realiza en </w:t>
      </w:r>
      <w:r w:rsidR="007C6998" w:rsidRPr="00685BC3">
        <w:rPr>
          <w:rFonts w:cs="Arial"/>
          <w:sz w:val="22"/>
          <w:szCs w:val="22"/>
        </w:rPr>
        <w:t xml:space="preserve">la torre </w:t>
      </w:r>
      <w:r w:rsidR="00466D4D" w:rsidRPr="00685BC3">
        <w:rPr>
          <w:rFonts w:cs="Arial"/>
          <w:sz w:val="22"/>
          <w:szCs w:val="22"/>
        </w:rPr>
        <w:t>xxx</w:t>
      </w:r>
      <w:r w:rsidR="007C6998" w:rsidRPr="00685BC3">
        <w:rPr>
          <w:rFonts w:cs="Arial"/>
          <w:sz w:val="22"/>
          <w:szCs w:val="22"/>
        </w:rPr>
        <w:t xml:space="preserve">, </w:t>
      </w:r>
      <w:r w:rsidR="000258BB" w:rsidRPr="00685BC3">
        <w:rPr>
          <w:rFonts w:cs="Arial"/>
          <w:sz w:val="22"/>
          <w:szCs w:val="22"/>
        </w:rPr>
        <w:t xml:space="preserve">de la actual línea </w:t>
      </w:r>
      <w:r w:rsidR="00685BC3" w:rsidRPr="00685BC3">
        <w:rPr>
          <w:rFonts w:cs="Arial"/>
          <w:sz w:val="22"/>
          <w:szCs w:val="22"/>
        </w:rPr>
        <w:t xml:space="preserve">Fundación Santa Marta </w:t>
      </w:r>
      <w:r w:rsidR="000258BB" w:rsidRPr="00685BC3">
        <w:rPr>
          <w:rFonts w:cs="Arial"/>
          <w:sz w:val="22"/>
          <w:szCs w:val="22"/>
        </w:rPr>
        <w:t xml:space="preserve">propiedad de </w:t>
      </w:r>
      <w:r w:rsidR="0022755C" w:rsidRPr="00685BC3">
        <w:rPr>
          <w:rFonts w:cs="Arial"/>
          <w:sz w:val="22"/>
          <w:szCs w:val="22"/>
        </w:rPr>
        <w:t>TRANSELCA</w:t>
      </w:r>
      <w:r w:rsidR="000258BB" w:rsidRPr="00685BC3">
        <w:rPr>
          <w:rFonts w:cs="Arial"/>
          <w:b/>
          <w:sz w:val="22"/>
          <w:szCs w:val="22"/>
        </w:rPr>
        <w:t>.</w:t>
      </w:r>
      <w:r w:rsidR="00C83671" w:rsidRPr="00685BC3">
        <w:rPr>
          <w:rFonts w:cs="Arial"/>
          <w:b/>
          <w:sz w:val="22"/>
          <w:szCs w:val="22"/>
        </w:rPr>
        <w:t xml:space="preserve"> </w:t>
      </w:r>
      <w:r w:rsidR="00C83671" w:rsidRPr="00685BC3">
        <w:rPr>
          <w:rFonts w:cs="Arial"/>
          <w:sz w:val="22"/>
          <w:szCs w:val="22"/>
        </w:rPr>
        <w:t>L</w:t>
      </w:r>
      <w:r w:rsidR="009E1A26" w:rsidRPr="00685BC3">
        <w:rPr>
          <w:rFonts w:cs="Arial"/>
          <w:sz w:val="22"/>
          <w:szCs w:val="22"/>
        </w:rPr>
        <w:t>os tramos de línea</w:t>
      </w:r>
      <w:r w:rsidR="00C83671" w:rsidRPr="00685BC3">
        <w:rPr>
          <w:rFonts w:cs="Arial"/>
          <w:sz w:val="22"/>
          <w:szCs w:val="22"/>
        </w:rPr>
        <w:t xml:space="preserve"> que construirá la </w:t>
      </w:r>
      <w:r w:rsidR="0022755C" w:rsidRPr="00685BC3">
        <w:rPr>
          <w:rFonts w:cs="Arial"/>
          <w:sz w:val="22"/>
          <w:szCs w:val="22"/>
        </w:rPr>
        <w:t>XXX</w:t>
      </w:r>
      <w:r w:rsidR="00C83671" w:rsidRPr="00685BC3">
        <w:rPr>
          <w:rFonts w:cs="Arial"/>
          <w:sz w:val="22"/>
          <w:szCs w:val="22"/>
        </w:rPr>
        <w:t xml:space="preserve"> tiene una longitud</w:t>
      </w:r>
      <w:r w:rsidR="00095B87" w:rsidRPr="00685BC3">
        <w:rPr>
          <w:rFonts w:cs="Arial"/>
          <w:sz w:val="22"/>
          <w:szCs w:val="22"/>
        </w:rPr>
        <w:t xml:space="preserve"> aproximada</w:t>
      </w:r>
      <w:r w:rsidR="00C83671" w:rsidRPr="00685BC3">
        <w:rPr>
          <w:rFonts w:cs="Arial"/>
          <w:sz w:val="22"/>
          <w:szCs w:val="22"/>
        </w:rPr>
        <w:t xml:space="preserve"> de </w:t>
      </w:r>
      <w:r w:rsidR="0022755C" w:rsidRPr="00685BC3">
        <w:rPr>
          <w:rFonts w:cs="Arial"/>
          <w:sz w:val="22"/>
          <w:szCs w:val="22"/>
        </w:rPr>
        <w:t>XXX</w:t>
      </w:r>
      <w:r w:rsidR="00C83671" w:rsidRPr="00685BC3">
        <w:rPr>
          <w:rFonts w:cs="Arial"/>
          <w:sz w:val="22"/>
          <w:szCs w:val="22"/>
        </w:rPr>
        <w:t xml:space="preserve"> km desde  el punto de conexión en la</w:t>
      </w:r>
      <w:r w:rsidR="00685BC3" w:rsidRPr="00685BC3">
        <w:rPr>
          <w:rFonts w:cs="Arial"/>
          <w:sz w:val="22"/>
          <w:szCs w:val="22"/>
        </w:rPr>
        <w:t>s</w:t>
      </w:r>
      <w:r w:rsidR="00C83671" w:rsidRPr="00685BC3">
        <w:rPr>
          <w:rFonts w:cs="Arial"/>
          <w:sz w:val="22"/>
          <w:szCs w:val="22"/>
        </w:rPr>
        <w:t xml:space="preserve"> Torre</w:t>
      </w:r>
      <w:r w:rsidR="00685BC3" w:rsidRPr="00685BC3">
        <w:rPr>
          <w:rFonts w:cs="Arial"/>
          <w:sz w:val="22"/>
          <w:szCs w:val="22"/>
        </w:rPr>
        <w:t>s</w:t>
      </w:r>
      <w:r w:rsidR="00C83671" w:rsidRPr="00685BC3">
        <w:rPr>
          <w:rFonts w:cs="Arial"/>
          <w:sz w:val="22"/>
          <w:szCs w:val="22"/>
        </w:rPr>
        <w:t xml:space="preserve"> </w:t>
      </w:r>
      <w:r w:rsidR="009E1A26" w:rsidRPr="00685BC3">
        <w:rPr>
          <w:rFonts w:cs="Arial"/>
          <w:sz w:val="22"/>
          <w:szCs w:val="22"/>
        </w:rPr>
        <w:t>xxx</w:t>
      </w:r>
      <w:r w:rsidR="00C83671" w:rsidRPr="00685BC3">
        <w:rPr>
          <w:rFonts w:cs="Arial"/>
          <w:sz w:val="22"/>
          <w:szCs w:val="22"/>
        </w:rPr>
        <w:t xml:space="preserve"> de la línea </w:t>
      </w:r>
      <w:r w:rsidR="00352FA7" w:rsidRPr="00685BC3">
        <w:rPr>
          <w:rFonts w:cs="Arial"/>
          <w:sz w:val="22"/>
          <w:szCs w:val="22"/>
        </w:rPr>
        <w:t>Fundación Santa Marta</w:t>
      </w:r>
    </w:p>
    <w:p w:rsidR="00685BC3" w:rsidRPr="00685BC3" w:rsidRDefault="00BC555A">
      <w:pPr>
        <w:pStyle w:val="Prrafodelista"/>
        <w:ind w:left="780"/>
        <w:jc w:val="both"/>
        <w:rPr>
          <w:rFonts w:cs="Arial"/>
          <w:sz w:val="22"/>
          <w:szCs w:val="22"/>
        </w:rPr>
        <w:pPrChange w:id="3" w:author="portatil3" w:date="2014-09-23T16:33:00Z">
          <w:pPr>
            <w:pStyle w:val="Prrafodelista"/>
            <w:numPr>
              <w:numId w:val="12"/>
            </w:numPr>
            <w:ind w:left="780" w:hanging="360"/>
            <w:jc w:val="both"/>
          </w:pPr>
        </w:pPrChange>
      </w:pPr>
      <w:ins w:id="4" w:author="portatil3" w:date="2014-09-23T16:33:00Z">
        <w:r>
          <w:rPr>
            <w:rFonts w:cs="Arial"/>
            <w:sz w:val="22"/>
            <w:szCs w:val="22"/>
          </w:rPr>
          <w:t>¿?????</w:t>
        </w:r>
      </w:ins>
    </w:p>
    <w:p w:rsidR="00550D11" w:rsidRPr="00DC4A6F" w:rsidRDefault="0022755C" w:rsidP="007D1DC3">
      <w:pPr>
        <w:pStyle w:val="Prrafodelista"/>
        <w:numPr>
          <w:ilvl w:val="0"/>
          <w:numId w:val="12"/>
        </w:numPr>
        <w:jc w:val="both"/>
        <w:rPr>
          <w:rFonts w:cs="Arial"/>
          <w:sz w:val="22"/>
          <w:szCs w:val="22"/>
        </w:rPr>
      </w:pPr>
      <w:r>
        <w:rPr>
          <w:rFonts w:cs="Arial"/>
          <w:b/>
          <w:sz w:val="22"/>
          <w:szCs w:val="22"/>
        </w:rPr>
        <w:t>XXX</w:t>
      </w:r>
      <w:r w:rsidR="001B41B4" w:rsidRPr="00DC4A6F">
        <w:rPr>
          <w:rFonts w:cs="Arial"/>
          <w:sz w:val="22"/>
          <w:szCs w:val="22"/>
        </w:rPr>
        <w:t xml:space="preserve"> ejecutará las adecuaciones necesarias asociadas a</w:t>
      </w:r>
      <w:r w:rsidR="00683D27" w:rsidRPr="00DC4A6F">
        <w:rPr>
          <w:rFonts w:cs="Arial"/>
          <w:sz w:val="22"/>
          <w:szCs w:val="22"/>
        </w:rPr>
        <w:t xml:space="preserve"> la conexión de las reconfiguraciones en la torre</w:t>
      </w:r>
      <w:r w:rsidR="00DA08B8" w:rsidRPr="00DC4A6F">
        <w:rPr>
          <w:rFonts w:cs="Arial"/>
          <w:sz w:val="22"/>
          <w:szCs w:val="22"/>
        </w:rPr>
        <w:t xml:space="preserve"> </w:t>
      </w:r>
      <w:r>
        <w:rPr>
          <w:rFonts w:cs="Arial"/>
          <w:sz w:val="22"/>
          <w:szCs w:val="22"/>
        </w:rPr>
        <w:t>XXX</w:t>
      </w:r>
      <w:r w:rsidR="005667C0" w:rsidRPr="007D1DC3">
        <w:rPr>
          <w:rFonts w:cs="Arial"/>
          <w:sz w:val="22"/>
          <w:szCs w:val="22"/>
        </w:rPr>
        <w:t xml:space="preserve"> </w:t>
      </w:r>
      <w:r w:rsidR="00DA08B8" w:rsidRPr="007D1DC3">
        <w:rPr>
          <w:rFonts w:cs="Arial"/>
          <w:sz w:val="22"/>
          <w:szCs w:val="22"/>
        </w:rPr>
        <w:t xml:space="preserve">y los vanos </w:t>
      </w:r>
      <w:r>
        <w:rPr>
          <w:rFonts w:cs="Arial"/>
          <w:sz w:val="22"/>
          <w:szCs w:val="22"/>
        </w:rPr>
        <w:t>XXX</w:t>
      </w:r>
      <w:r w:rsidR="00DA08B8" w:rsidRPr="007D1DC3">
        <w:rPr>
          <w:rFonts w:cs="Arial"/>
          <w:sz w:val="22"/>
          <w:szCs w:val="22"/>
        </w:rPr>
        <w:t>-</w:t>
      </w:r>
      <w:r>
        <w:rPr>
          <w:rFonts w:cs="Arial"/>
          <w:sz w:val="22"/>
          <w:szCs w:val="22"/>
        </w:rPr>
        <w:t>XXX</w:t>
      </w:r>
      <w:r w:rsidR="00DA08B8" w:rsidRPr="007D1DC3">
        <w:rPr>
          <w:rFonts w:cs="Arial"/>
          <w:sz w:val="22"/>
          <w:szCs w:val="22"/>
        </w:rPr>
        <w:t xml:space="preserve"> y </w:t>
      </w:r>
      <w:r>
        <w:rPr>
          <w:rFonts w:cs="Arial"/>
          <w:sz w:val="22"/>
          <w:szCs w:val="22"/>
        </w:rPr>
        <w:t>XXX</w:t>
      </w:r>
      <w:r w:rsidR="00785757" w:rsidRPr="007D1DC3">
        <w:rPr>
          <w:rFonts w:cs="Arial"/>
          <w:sz w:val="22"/>
          <w:szCs w:val="22"/>
        </w:rPr>
        <w:t>-</w:t>
      </w:r>
      <w:r>
        <w:rPr>
          <w:rFonts w:cs="Arial"/>
          <w:sz w:val="22"/>
          <w:szCs w:val="22"/>
        </w:rPr>
        <w:t>XXXX</w:t>
      </w:r>
      <w:r w:rsidR="00683D27" w:rsidRPr="00DC4A6F">
        <w:rPr>
          <w:rFonts w:cs="Arial"/>
          <w:sz w:val="22"/>
          <w:szCs w:val="22"/>
        </w:rPr>
        <w:t xml:space="preserve"> </w:t>
      </w:r>
      <w:r w:rsidR="00306AC7" w:rsidRPr="00DC4A6F">
        <w:rPr>
          <w:rFonts w:cs="Arial"/>
          <w:sz w:val="22"/>
          <w:szCs w:val="22"/>
        </w:rPr>
        <w:t xml:space="preserve">de propiedad de </w:t>
      </w:r>
      <w:r>
        <w:rPr>
          <w:rFonts w:cs="Arial"/>
          <w:sz w:val="22"/>
          <w:szCs w:val="22"/>
        </w:rPr>
        <w:t xml:space="preserve">TRANSELCA </w:t>
      </w:r>
      <w:r w:rsidR="001B41B4" w:rsidRPr="00DC4A6F">
        <w:rPr>
          <w:rFonts w:cs="Arial"/>
          <w:sz w:val="22"/>
          <w:szCs w:val="22"/>
        </w:rPr>
        <w:t xml:space="preserve">requeridas para </w:t>
      </w:r>
      <w:r w:rsidR="005667C0" w:rsidRPr="00DC4A6F">
        <w:rPr>
          <w:rFonts w:cs="Arial"/>
          <w:sz w:val="22"/>
          <w:szCs w:val="22"/>
        </w:rPr>
        <w:t>la</w:t>
      </w:r>
      <w:r w:rsidR="001B41B4" w:rsidRPr="00DC4A6F">
        <w:rPr>
          <w:rFonts w:cs="Arial"/>
          <w:sz w:val="22"/>
          <w:szCs w:val="22"/>
        </w:rPr>
        <w:t xml:space="preserve"> conexión, previa </w:t>
      </w:r>
      <w:r w:rsidR="00927633">
        <w:rPr>
          <w:rFonts w:cs="Arial"/>
          <w:sz w:val="22"/>
          <w:szCs w:val="22"/>
        </w:rPr>
        <w:t xml:space="preserve">aprobación de los diseños y trabajos requeridos por parte de </w:t>
      </w:r>
      <w:r>
        <w:rPr>
          <w:rFonts w:cs="Arial"/>
          <w:sz w:val="22"/>
          <w:szCs w:val="22"/>
        </w:rPr>
        <w:t>TRANSELCA</w:t>
      </w:r>
      <w:r w:rsidR="00927633">
        <w:rPr>
          <w:rFonts w:cs="Arial"/>
          <w:sz w:val="22"/>
          <w:szCs w:val="22"/>
        </w:rPr>
        <w:t xml:space="preserve">, </w:t>
      </w:r>
      <w:r w:rsidR="001B41B4" w:rsidRPr="00DC4A6F">
        <w:rPr>
          <w:rFonts w:cs="Arial"/>
          <w:sz w:val="22"/>
          <w:szCs w:val="22"/>
        </w:rPr>
        <w:t xml:space="preserve"> </w:t>
      </w:r>
    </w:p>
    <w:p w:rsidR="00550D11" w:rsidRPr="00DC4A6F" w:rsidRDefault="00550D11" w:rsidP="00F2673C">
      <w:pPr>
        <w:jc w:val="both"/>
        <w:rPr>
          <w:rFonts w:cs="Arial"/>
          <w:sz w:val="22"/>
          <w:szCs w:val="22"/>
        </w:rPr>
      </w:pPr>
    </w:p>
    <w:p w:rsidR="0099660A" w:rsidRDefault="00E56EC9" w:rsidP="000451CD">
      <w:pPr>
        <w:pStyle w:val="Prrafodelista"/>
        <w:numPr>
          <w:ilvl w:val="0"/>
          <w:numId w:val="12"/>
        </w:numPr>
        <w:jc w:val="both"/>
        <w:rPr>
          <w:sz w:val="22"/>
          <w:szCs w:val="22"/>
        </w:rPr>
      </w:pPr>
      <w:r w:rsidRPr="00E56EC9">
        <w:rPr>
          <w:sz w:val="22"/>
          <w:szCs w:val="22"/>
        </w:rPr>
        <w:t xml:space="preserve"> XXXX </w:t>
      </w:r>
      <w:r w:rsidR="003305DB" w:rsidRPr="00E56EC9">
        <w:rPr>
          <w:sz w:val="22"/>
          <w:szCs w:val="22"/>
        </w:rPr>
        <w:t xml:space="preserve">acordará con </w:t>
      </w:r>
      <w:r w:rsidR="0099660A">
        <w:rPr>
          <w:sz w:val="22"/>
          <w:szCs w:val="22"/>
        </w:rPr>
        <w:t xml:space="preserve">el proveedor de telecomunicaciones </w:t>
      </w:r>
      <w:proofErr w:type="spellStart"/>
      <w:r w:rsidR="0099660A">
        <w:rPr>
          <w:sz w:val="22"/>
          <w:szCs w:val="22"/>
        </w:rPr>
        <w:t>xxxx</w:t>
      </w:r>
      <w:proofErr w:type="spellEnd"/>
      <w:r w:rsidR="003305DB" w:rsidRPr="00E56EC9">
        <w:rPr>
          <w:sz w:val="22"/>
          <w:szCs w:val="22"/>
        </w:rPr>
        <w:t xml:space="preserve"> la reconfiguración  del actual enlace de comunicaciones </w:t>
      </w:r>
      <w:r w:rsidR="0099660A">
        <w:rPr>
          <w:sz w:val="22"/>
          <w:szCs w:val="22"/>
        </w:rPr>
        <w:t xml:space="preserve">Fundación </w:t>
      </w:r>
      <w:r w:rsidR="003305DB" w:rsidRPr="00E56EC9">
        <w:rPr>
          <w:sz w:val="22"/>
          <w:szCs w:val="22"/>
        </w:rPr>
        <w:t xml:space="preserve">– </w:t>
      </w:r>
      <w:r w:rsidR="0099660A">
        <w:rPr>
          <w:sz w:val="22"/>
          <w:szCs w:val="22"/>
        </w:rPr>
        <w:t xml:space="preserve">Santa Marta </w:t>
      </w:r>
      <w:r w:rsidR="00F671FA" w:rsidRPr="00E56EC9">
        <w:rPr>
          <w:sz w:val="22"/>
          <w:szCs w:val="22"/>
        </w:rPr>
        <w:t xml:space="preserve"> </w:t>
      </w:r>
      <w:r w:rsidR="003305DB" w:rsidRPr="00E56EC9">
        <w:rPr>
          <w:sz w:val="22"/>
          <w:szCs w:val="22"/>
        </w:rPr>
        <w:t xml:space="preserve">como: </w:t>
      </w:r>
      <w:r w:rsidR="0099660A" w:rsidRPr="00685BC3">
        <w:rPr>
          <w:rFonts w:cs="Arial"/>
          <w:sz w:val="22"/>
          <w:szCs w:val="22"/>
        </w:rPr>
        <w:t>:   Fundación – Rio Cordoba y Rio Cordoba  – Santa Marta</w:t>
      </w:r>
    </w:p>
    <w:p w:rsidR="0099660A" w:rsidRPr="0099660A" w:rsidRDefault="0099660A" w:rsidP="0099660A">
      <w:pPr>
        <w:jc w:val="both"/>
        <w:rPr>
          <w:sz w:val="22"/>
          <w:szCs w:val="22"/>
        </w:rPr>
      </w:pPr>
    </w:p>
    <w:p w:rsidR="0099660A" w:rsidRPr="0099660A" w:rsidRDefault="0099660A" w:rsidP="0099660A">
      <w:pPr>
        <w:pStyle w:val="Prrafodelista"/>
        <w:rPr>
          <w:sz w:val="22"/>
          <w:szCs w:val="22"/>
        </w:rPr>
      </w:pPr>
    </w:p>
    <w:p w:rsidR="007C6998" w:rsidRPr="00E56EC9" w:rsidRDefault="003305DB" w:rsidP="000451CD">
      <w:pPr>
        <w:pStyle w:val="Prrafodelista"/>
        <w:numPr>
          <w:ilvl w:val="0"/>
          <w:numId w:val="12"/>
        </w:numPr>
        <w:jc w:val="both"/>
        <w:rPr>
          <w:sz w:val="22"/>
          <w:szCs w:val="22"/>
        </w:rPr>
      </w:pPr>
      <w:r w:rsidRPr="00E56EC9">
        <w:rPr>
          <w:sz w:val="22"/>
          <w:szCs w:val="22"/>
        </w:rPr>
        <w:t xml:space="preserve">De acuerdo con lo consignado en el Anexo No. 4 – Esquema de Telecomunicaciones entre subestaciones. Para viabilizar lo anterior, </w:t>
      </w:r>
      <w:r w:rsidR="00E56EC9" w:rsidRPr="00E56EC9">
        <w:rPr>
          <w:sz w:val="22"/>
          <w:szCs w:val="22"/>
        </w:rPr>
        <w:t>XXXX</w:t>
      </w:r>
      <w:r w:rsidRPr="00E56EC9">
        <w:rPr>
          <w:sz w:val="22"/>
          <w:szCs w:val="22"/>
        </w:rPr>
        <w:t xml:space="preserve"> presentará a </w:t>
      </w:r>
      <w:r w:rsidR="00E56EC9" w:rsidRPr="00E56EC9">
        <w:rPr>
          <w:sz w:val="22"/>
          <w:szCs w:val="22"/>
        </w:rPr>
        <w:t xml:space="preserve">TRANSELCA </w:t>
      </w:r>
      <w:r w:rsidRPr="00E56EC9">
        <w:rPr>
          <w:sz w:val="22"/>
          <w:szCs w:val="22"/>
        </w:rPr>
        <w:t xml:space="preserve">certificación del perfeccionamiento de los acuerdos respectivos con </w:t>
      </w:r>
      <w:r w:rsidR="0099660A">
        <w:rPr>
          <w:sz w:val="22"/>
          <w:szCs w:val="22"/>
        </w:rPr>
        <w:t>xxx</w:t>
      </w:r>
      <w:r w:rsidRPr="00E56EC9">
        <w:rPr>
          <w:sz w:val="22"/>
          <w:szCs w:val="22"/>
        </w:rPr>
        <w:t xml:space="preserve">.  </w:t>
      </w:r>
    </w:p>
    <w:p w:rsidR="005F4EB4" w:rsidRPr="00DC4A6F" w:rsidRDefault="005F4EB4" w:rsidP="005F4EB4">
      <w:pPr>
        <w:ind w:left="60"/>
        <w:jc w:val="both"/>
        <w:rPr>
          <w:rFonts w:cs="Arial"/>
          <w:b/>
          <w:sz w:val="22"/>
          <w:szCs w:val="22"/>
        </w:rPr>
      </w:pPr>
    </w:p>
    <w:p w:rsidR="007C6998" w:rsidRPr="00E56EC9" w:rsidRDefault="007A7FA3" w:rsidP="000451CD">
      <w:pPr>
        <w:pStyle w:val="Prrafodelista"/>
        <w:numPr>
          <w:ilvl w:val="0"/>
          <w:numId w:val="12"/>
        </w:numPr>
        <w:jc w:val="both"/>
        <w:rPr>
          <w:rFonts w:cs="Arial"/>
          <w:sz w:val="22"/>
          <w:szCs w:val="22"/>
        </w:rPr>
      </w:pPr>
      <w:proofErr w:type="spellStart"/>
      <w:r w:rsidRPr="00E56EC9">
        <w:rPr>
          <w:rFonts w:cs="Arial"/>
          <w:sz w:val="22"/>
          <w:szCs w:val="22"/>
        </w:rPr>
        <w:t>Teleprotecciones</w:t>
      </w:r>
      <w:proofErr w:type="spellEnd"/>
      <w:r w:rsidRPr="00E56EC9">
        <w:rPr>
          <w:rFonts w:cs="Arial"/>
          <w:sz w:val="22"/>
          <w:szCs w:val="22"/>
        </w:rPr>
        <w:t>:</w:t>
      </w:r>
      <w:r w:rsidRPr="00E56EC9">
        <w:rPr>
          <w:rFonts w:cs="Arial"/>
          <w:b/>
          <w:sz w:val="22"/>
          <w:szCs w:val="22"/>
        </w:rPr>
        <w:t xml:space="preserve"> </w:t>
      </w:r>
      <w:r w:rsidR="00E56EC9" w:rsidRPr="00E56EC9">
        <w:rPr>
          <w:rFonts w:cs="Arial"/>
          <w:b/>
          <w:sz w:val="22"/>
          <w:szCs w:val="22"/>
        </w:rPr>
        <w:t>xxx</w:t>
      </w:r>
      <w:r w:rsidRPr="00E56EC9">
        <w:rPr>
          <w:rFonts w:cs="Arial"/>
          <w:sz w:val="22"/>
          <w:szCs w:val="22"/>
        </w:rPr>
        <w:t xml:space="preserve"> habilita</w:t>
      </w:r>
      <w:r w:rsidR="003305DB" w:rsidRPr="00E56EC9">
        <w:rPr>
          <w:rFonts w:cs="Arial"/>
          <w:sz w:val="22"/>
          <w:szCs w:val="22"/>
        </w:rPr>
        <w:t>rá</w:t>
      </w:r>
      <w:r w:rsidRPr="00E56EC9">
        <w:rPr>
          <w:rFonts w:cs="Arial"/>
          <w:sz w:val="22"/>
          <w:szCs w:val="22"/>
        </w:rPr>
        <w:t xml:space="preserve"> </w:t>
      </w:r>
      <w:r w:rsidR="00C61D00" w:rsidRPr="00E56EC9">
        <w:rPr>
          <w:rFonts w:cs="Arial"/>
          <w:sz w:val="22"/>
          <w:szCs w:val="22"/>
        </w:rPr>
        <w:t>los</w:t>
      </w:r>
      <w:r w:rsidRPr="00E56EC9">
        <w:rPr>
          <w:rFonts w:cs="Arial"/>
          <w:sz w:val="22"/>
          <w:szCs w:val="22"/>
        </w:rPr>
        <w:t xml:space="preserve"> canal</w:t>
      </w:r>
      <w:r w:rsidR="00C61D00" w:rsidRPr="00E56EC9">
        <w:rPr>
          <w:rFonts w:cs="Arial"/>
          <w:sz w:val="22"/>
          <w:szCs w:val="22"/>
        </w:rPr>
        <w:t>es</w:t>
      </w:r>
      <w:r w:rsidRPr="00E56EC9">
        <w:rPr>
          <w:rFonts w:cs="Arial"/>
          <w:sz w:val="22"/>
          <w:szCs w:val="22"/>
        </w:rPr>
        <w:t xml:space="preserve"> de </w:t>
      </w:r>
      <w:r w:rsidR="00AD0012" w:rsidRPr="00E56EC9">
        <w:rPr>
          <w:rFonts w:cs="Arial"/>
          <w:sz w:val="22"/>
          <w:szCs w:val="22"/>
        </w:rPr>
        <w:t xml:space="preserve">comunicación en fibra óptica para la </w:t>
      </w:r>
      <w:proofErr w:type="spellStart"/>
      <w:r w:rsidRPr="00E56EC9">
        <w:rPr>
          <w:rFonts w:cs="Arial"/>
          <w:sz w:val="22"/>
          <w:szCs w:val="22"/>
        </w:rPr>
        <w:t>teleprotección</w:t>
      </w:r>
      <w:proofErr w:type="spellEnd"/>
      <w:r w:rsidRPr="00E56EC9">
        <w:rPr>
          <w:rFonts w:cs="Arial"/>
          <w:sz w:val="22"/>
          <w:szCs w:val="22"/>
        </w:rPr>
        <w:t xml:space="preserve"> </w:t>
      </w:r>
      <w:r w:rsidR="00AD0012" w:rsidRPr="00E56EC9">
        <w:rPr>
          <w:rFonts w:cs="Arial"/>
          <w:sz w:val="22"/>
          <w:szCs w:val="22"/>
        </w:rPr>
        <w:t xml:space="preserve">de la línea </w:t>
      </w:r>
      <w:r w:rsidR="00E56EC9" w:rsidRPr="00E56EC9">
        <w:rPr>
          <w:rFonts w:cs="Arial"/>
          <w:sz w:val="22"/>
          <w:szCs w:val="22"/>
        </w:rPr>
        <w:t>de 22</w:t>
      </w:r>
      <w:r w:rsidR="00C61D00" w:rsidRPr="00E56EC9">
        <w:rPr>
          <w:rFonts w:cs="Arial"/>
          <w:sz w:val="22"/>
          <w:szCs w:val="22"/>
        </w:rPr>
        <w:t>0 kV</w:t>
      </w:r>
      <w:r w:rsidR="0099660A" w:rsidRPr="00685BC3">
        <w:rPr>
          <w:rFonts w:cs="Arial"/>
          <w:sz w:val="22"/>
          <w:szCs w:val="22"/>
        </w:rPr>
        <w:t>:   Fundación – Rio Cordoba y Rio Cordoba  – Santa Marta</w:t>
      </w:r>
      <w:r w:rsidR="0099660A">
        <w:rPr>
          <w:rFonts w:cs="Arial"/>
          <w:sz w:val="22"/>
          <w:szCs w:val="22"/>
        </w:rPr>
        <w:t>.</w:t>
      </w:r>
      <w:r w:rsidR="0099660A" w:rsidRPr="00E56EC9">
        <w:rPr>
          <w:sz w:val="22"/>
          <w:szCs w:val="22"/>
        </w:rPr>
        <w:t xml:space="preserve"> </w:t>
      </w:r>
      <w:r w:rsidR="00C61D00" w:rsidRPr="00E56EC9">
        <w:rPr>
          <w:rFonts w:cs="Arial"/>
          <w:sz w:val="22"/>
          <w:szCs w:val="22"/>
        </w:rPr>
        <w:t xml:space="preserve"> </w:t>
      </w:r>
      <w:r w:rsidR="005B775A" w:rsidRPr="00E56EC9">
        <w:rPr>
          <w:rFonts w:cs="Arial"/>
          <w:sz w:val="22"/>
          <w:szCs w:val="22"/>
        </w:rPr>
        <w:t xml:space="preserve">Con el propósito de evitar la multipropiedad, las </w:t>
      </w:r>
      <w:r w:rsidR="003305DB" w:rsidRPr="00E56EC9">
        <w:rPr>
          <w:rFonts w:cs="Arial"/>
          <w:sz w:val="22"/>
          <w:szCs w:val="22"/>
        </w:rPr>
        <w:t>P</w:t>
      </w:r>
      <w:r w:rsidR="005B775A" w:rsidRPr="00E56EC9">
        <w:rPr>
          <w:rFonts w:cs="Arial"/>
          <w:sz w:val="22"/>
          <w:szCs w:val="22"/>
        </w:rPr>
        <w:t xml:space="preserve">artes acuerdan que </w:t>
      </w:r>
      <w:r w:rsidR="00E56EC9" w:rsidRPr="00E56EC9">
        <w:rPr>
          <w:rFonts w:cs="Arial"/>
          <w:sz w:val="22"/>
          <w:szCs w:val="22"/>
        </w:rPr>
        <w:t xml:space="preserve">TRANSELCA </w:t>
      </w:r>
      <w:r w:rsidR="007C6998" w:rsidRPr="00E56EC9">
        <w:rPr>
          <w:rFonts w:cs="Arial"/>
          <w:sz w:val="22"/>
          <w:szCs w:val="22"/>
        </w:rPr>
        <w:t xml:space="preserve"> suministrará las </w:t>
      </w:r>
      <w:commentRangeStart w:id="5"/>
      <w:proofErr w:type="spellStart"/>
      <w:r w:rsidR="007C6998" w:rsidRPr="00E56EC9">
        <w:rPr>
          <w:rFonts w:cs="Arial"/>
          <w:sz w:val="22"/>
          <w:szCs w:val="22"/>
        </w:rPr>
        <w:t>teleprotecciones</w:t>
      </w:r>
      <w:commentRangeEnd w:id="5"/>
      <w:proofErr w:type="spellEnd"/>
      <w:r w:rsidR="00BC555A">
        <w:rPr>
          <w:rStyle w:val="Refdecomentario"/>
        </w:rPr>
        <w:commentReference w:id="5"/>
      </w:r>
      <w:r w:rsidR="007C6998" w:rsidRPr="00E56EC9">
        <w:rPr>
          <w:rFonts w:cs="Arial"/>
          <w:sz w:val="22"/>
          <w:szCs w:val="22"/>
        </w:rPr>
        <w:t xml:space="preserve"> para las </w:t>
      </w:r>
      <w:r w:rsidR="005B775A" w:rsidRPr="00E56EC9">
        <w:rPr>
          <w:rFonts w:cs="Arial"/>
          <w:sz w:val="22"/>
          <w:szCs w:val="22"/>
        </w:rPr>
        <w:t xml:space="preserve">Subestaciones </w:t>
      </w:r>
      <w:r w:rsidR="00F12E60" w:rsidRPr="00E56EC9">
        <w:rPr>
          <w:rFonts w:cs="Arial"/>
          <w:sz w:val="22"/>
          <w:szCs w:val="22"/>
        </w:rPr>
        <w:t xml:space="preserve">a su cargo y mantendrá su </w:t>
      </w:r>
      <w:r w:rsidR="005B775A" w:rsidRPr="00E56EC9">
        <w:rPr>
          <w:rFonts w:cs="Arial"/>
          <w:sz w:val="22"/>
          <w:szCs w:val="22"/>
        </w:rPr>
        <w:t>propiedad</w:t>
      </w:r>
      <w:r w:rsidR="007C6998" w:rsidRPr="00E56EC9">
        <w:rPr>
          <w:rFonts w:cs="Arial"/>
          <w:sz w:val="22"/>
          <w:szCs w:val="22"/>
        </w:rPr>
        <w:t>.</w:t>
      </w:r>
    </w:p>
    <w:p w:rsidR="00BB561F" w:rsidRPr="00E56EC9" w:rsidRDefault="00BB561F" w:rsidP="00014E69">
      <w:pPr>
        <w:ind w:left="420"/>
        <w:jc w:val="both"/>
        <w:rPr>
          <w:rFonts w:cs="Arial"/>
          <w:sz w:val="22"/>
          <w:szCs w:val="22"/>
        </w:rPr>
      </w:pPr>
    </w:p>
    <w:p w:rsidR="00BB561F" w:rsidRPr="00E56EC9" w:rsidRDefault="00BB561F" w:rsidP="00BB561F">
      <w:pPr>
        <w:jc w:val="both"/>
        <w:rPr>
          <w:rFonts w:cs="Arial"/>
          <w:sz w:val="22"/>
          <w:szCs w:val="22"/>
        </w:rPr>
      </w:pPr>
    </w:p>
    <w:p w:rsidR="00550D11" w:rsidRDefault="00E56EC9" w:rsidP="000451CD">
      <w:pPr>
        <w:pStyle w:val="Prrafodelista"/>
        <w:numPr>
          <w:ilvl w:val="0"/>
          <w:numId w:val="12"/>
        </w:numPr>
        <w:jc w:val="both"/>
        <w:rPr>
          <w:rFonts w:cs="Arial"/>
          <w:sz w:val="22"/>
          <w:szCs w:val="22"/>
        </w:rPr>
      </w:pPr>
      <w:r w:rsidRPr="00E56EC9">
        <w:rPr>
          <w:rFonts w:cs="Arial"/>
          <w:b/>
          <w:sz w:val="22"/>
          <w:szCs w:val="22"/>
        </w:rPr>
        <w:t xml:space="preserve">TRANSELCA </w:t>
      </w:r>
      <w:r w:rsidR="001B41B4" w:rsidRPr="00E56EC9">
        <w:rPr>
          <w:rFonts w:cs="Arial"/>
          <w:sz w:val="22"/>
          <w:szCs w:val="22"/>
        </w:rPr>
        <w:t xml:space="preserve">ejecutará todas las actividades necesarias para la supervisión de la conexión </w:t>
      </w:r>
      <w:r w:rsidR="00683D27" w:rsidRPr="00E56EC9">
        <w:rPr>
          <w:rFonts w:cs="Arial"/>
          <w:sz w:val="22"/>
          <w:szCs w:val="22"/>
        </w:rPr>
        <w:t>de los tramos de línea</w:t>
      </w:r>
      <w:r w:rsidR="004B7D58" w:rsidRPr="00E56EC9">
        <w:rPr>
          <w:rFonts w:cs="Arial"/>
          <w:sz w:val="22"/>
          <w:szCs w:val="22"/>
        </w:rPr>
        <w:t xml:space="preserve"> y comunicaciones </w:t>
      </w:r>
      <w:r w:rsidR="005667C0" w:rsidRPr="00E56EC9">
        <w:rPr>
          <w:rFonts w:cs="Arial"/>
          <w:sz w:val="22"/>
          <w:szCs w:val="22"/>
        </w:rPr>
        <w:t xml:space="preserve">provenientes de la subestación </w:t>
      </w:r>
      <w:r w:rsidR="00A03639">
        <w:rPr>
          <w:rFonts w:cs="Arial"/>
          <w:sz w:val="22"/>
          <w:szCs w:val="22"/>
        </w:rPr>
        <w:t>Rio Cordoba</w:t>
      </w:r>
      <w:r w:rsidRPr="00E56EC9">
        <w:rPr>
          <w:rFonts w:cs="Arial"/>
          <w:sz w:val="22"/>
          <w:szCs w:val="22"/>
        </w:rPr>
        <w:t xml:space="preserve"> </w:t>
      </w:r>
      <w:r w:rsidR="00683D27" w:rsidRPr="00E56EC9">
        <w:rPr>
          <w:rFonts w:cs="Arial"/>
          <w:sz w:val="22"/>
          <w:szCs w:val="22"/>
        </w:rPr>
        <w:t xml:space="preserve">al punto de reconfiguración de la </w:t>
      </w:r>
      <w:r w:rsidR="00280C5C" w:rsidRPr="00E56EC9">
        <w:rPr>
          <w:rFonts w:cs="Arial"/>
          <w:sz w:val="22"/>
          <w:szCs w:val="22"/>
        </w:rPr>
        <w:t xml:space="preserve">actual </w:t>
      </w:r>
      <w:r w:rsidR="00683D27" w:rsidRPr="00E56EC9">
        <w:rPr>
          <w:rFonts w:cs="Arial"/>
          <w:sz w:val="22"/>
          <w:szCs w:val="22"/>
        </w:rPr>
        <w:t xml:space="preserve">línea </w:t>
      </w:r>
      <w:r w:rsidRPr="00E56EC9">
        <w:rPr>
          <w:rFonts w:cs="Arial"/>
          <w:sz w:val="22"/>
          <w:szCs w:val="22"/>
        </w:rPr>
        <w:t>de 22</w:t>
      </w:r>
      <w:r w:rsidR="00C61D00" w:rsidRPr="00E56EC9">
        <w:rPr>
          <w:rFonts w:cs="Arial"/>
          <w:sz w:val="22"/>
          <w:szCs w:val="22"/>
        </w:rPr>
        <w:t xml:space="preserve">0 kV </w:t>
      </w:r>
      <w:r w:rsidR="00A03639">
        <w:rPr>
          <w:rFonts w:cs="Arial"/>
          <w:sz w:val="22"/>
          <w:szCs w:val="22"/>
        </w:rPr>
        <w:t>Fundaci</w:t>
      </w:r>
      <w:r w:rsidR="0099660A">
        <w:rPr>
          <w:rFonts w:cs="Arial"/>
          <w:sz w:val="22"/>
          <w:szCs w:val="22"/>
        </w:rPr>
        <w:t xml:space="preserve">ón </w:t>
      </w:r>
      <w:r w:rsidRPr="00E56EC9">
        <w:rPr>
          <w:sz w:val="22"/>
          <w:szCs w:val="22"/>
        </w:rPr>
        <w:t xml:space="preserve">– </w:t>
      </w:r>
      <w:r w:rsidR="0099660A">
        <w:rPr>
          <w:sz w:val="22"/>
          <w:szCs w:val="22"/>
        </w:rPr>
        <w:t xml:space="preserve">Santa Marta </w:t>
      </w:r>
      <w:r w:rsidR="00683D27" w:rsidRPr="00E56EC9">
        <w:rPr>
          <w:rFonts w:cs="Arial"/>
          <w:sz w:val="22"/>
          <w:szCs w:val="22"/>
        </w:rPr>
        <w:t>de propiedad</w:t>
      </w:r>
      <w:r w:rsidR="00683D27" w:rsidRPr="00DC4A6F">
        <w:rPr>
          <w:rFonts w:cs="Arial"/>
          <w:sz w:val="22"/>
          <w:szCs w:val="22"/>
        </w:rPr>
        <w:t xml:space="preserve"> de </w:t>
      </w:r>
      <w:r>
        <w:rPr>
          <w:rFonts w:cs="Arial"/>
          <w:sz w:val="22"/>
          <w:szCs w:val="22"/>
        </w:rPr>
        <w:t>TRANSELCA</w:t>
      </w:r>
      <w:r w:rsidR="005667C0" w:rsidRPr="00DC4A6F">
        <w:rPr>
          <w:rFonts w:cs="Arial"/>
          <w:b/>
          <w:sz w:val="22"/>
          <w:szCs w:val="22"/>
        </w:rPr>
        <w:t>,</w:t>
      </w:r>
      <w:r w:rsidR="00683D27" w:rsidRPr="00DC4A6F">
        <w:rPr>
          <w:rFonts w:cs="Arial"/>
          <w:b/>
          <w:sz w:val="22"/>
          <w:szCs w:val="22"/>
        </w:rPr>
        <w:t xml:space="preserve"> </w:t>
      </w:r>
      <w:r w:rsidR="001B41B4" w:rsidRPr="00DC4A6F">
        <w:rPr>
          <w:rFonts w:cs="Arial"/>
          <w:sz w:val="22"/>
          <w:szCs w:val="22"/>
        </w:rPr>
        <w:t xml:space="preserve">durante la construcción y montaje del </w:t>
      </w:r>
      <w:r w:rsidR="006A0A40" w:rsidRPr="00DC4A6F">
        <w:rPr>
          <w:rFonts w:cs="Arial"/>
          <w:sz w:val="22"/>
          <w:szCs w:val="22"/>
        </w:rPr>
        <w:t xml:space="preserve">Proyecto </w:t>
      </w:r>
      <w:r w:rsidR="001B41B4" w:rsidRPr="00DC4A6F">
        <w:rPr>
          <w:rFonts w:cs="Arial"/>
          <w:sz w:val="22"/>
          <w:szCs w:val="22"/>
        </w:rPr>
        <w:t xml:space="preserve">de </w:t>
      </w:r>
      <w:r>
        <w:rPr>
          <w:rFonts w:cs="Arial"/>
          <w:sz w:val="22"/>
          <w:szCs w:val="22"/>
        </w:rPr>
        <w:t xml:space="preserve">XXX </w:t>
      </w:r>
      <w:r w:rsidR="001B41B4" w:rsidRPr="00DC4A6F">
        <w:rPr>
          <w:rFonts w:cs="Arial"/>
          <w:sz w:val="22"/>
          <w:szCs w:val="22"/>
        </w:rPr>
        <w:t xml:space="preserve">hasta su puesta en servicio. </w:t>
      </w:r>
    </w:p>
    <w:p w:rsidR="00BE5C99" w:rsidRPr="00014E69" w:rsidRDefault="00BE5C99" w:rsidP="00014E69">
      <w:pPr>
        <w:ind w:left="420"/>
        <w:jc w:val="both"/>
        <w:rPr>
          <w:rFonts w:cs="Arial"/>
          <w:sz w:val="22"/>
          <w:szCs w:val="22"/>
        </w:rPr>
      </w:pPr>
    </w:p>
    <w:p w:rsidR="00A03639" w:rsidRDefault="00BE5C99" w:rsidP="00A03639">
      <w:pPr>
        <w:ind w:left="420"/>
        <w:jc w:val="both"/>
        <w:rPr>
          <w:rFonts w:cs="Arial"/>
          <w:sz w:val="22"/>
          <w:szCs w:val="22"/>
        </w:rPr>
      </w:pPr>
      <w:r w:rsidRPr="00014E69">
        <w:rPr>
          <w:rFonts w:cs="Arial"/>
          <w:b/>
          <w:sz w:val="22"/>
          <w:szCs w:val="22"/>
        </w:rPr>
        <w:t>PARÁGRAFO 1:</w:t>
      </w:r>
      <w:r w:rsidRPr="00014E69">
        <w:rPr>
          <w:rFonts w:cs="Arial"/>
          <w:sz w:val="22"/>
          <w:szCs w:val="22"/>
        </w:rPr>
        <w:t xml:space="preserve"> El diagrama unifilar actualizado que incluye las líneas reconf</w:t>
      </w:r>
      <w:r w:rsidR="00E56EC9">
        <w:rPr>
          <w:rFonts w:cs="Arial"/>
          <w:sz w:val="22"/>
          <w:szCs w:val="22"/>
        </w:rPr>
        <w:t xml:space="preserve">iguradas en la subestación </w:t>
      </w:r>
      <w:r w:rsidR="0099660A">
        <w:rPr>
          <w:rFonts w:cs="Arial"/>
          <w:sz w:val="22"/>
          <w:szCs w:val="22"/>
        </w:rPr>
        <w:t xml:space="preserve">Fundación y Santa Marta </w:t>
      </w:r>
      <w:r w:rsidR="00E56EC9">
        <w:rPr>
          <w:rFonts w:cs="Arial"/>
          <w:sz w:val="22"/>
          <w:szCs w:val="22"/>
        </w:rPr>
        <w:t>de 22</w:t>
      </w:r>
      <w:r w:rsidRPr="00014E69">
        <w:rPr>
          <w:rFonts w:cs="Arial"/>
          <w:sz w:val="22"/>
          <w:szCs w:val="22"/>
        </w:rPr>
        <w:t>0 kV</w:t>
      </w:r>
      <w:r w:rsidR="00E56EC9">
        <w:rPr>
          <w:rFonts w:cs="Arial"/>
          <w:sz w:val="22"/>
          <w:szCs w:val="22"/>
        </w:rPr>
        <w:t xml:space="preserve"> de propiedad de </w:t>
      </w:r>
      <w:commentRangeStart w:id="6"/>
      <w:r w:rsidR="0099660A">
        <w:rPr>
          <w:rFonts w:cs="Arial"/>
          <w:sz w:val="22"/>
          <w:szCs w:val="22"/>
        </w:rPr>
        <w:t>TRANSELCA</w:t>
      </w:r>
      <w:commentRangeEnd w:id="6"/>
      <w:r w:rsidR="00BC555A">
        <w:rPr>
          <w:rStyle w:val="Refdecomentario"/>
        </w:rPr>
        <w:commentReference w:id="6"/>
      </w:r>
      <w:r w:rsidR="0099660A">
        <w:rPr>
          <w:rFonts w:cs="Arial"/>
          <w:sz w:val="22"/>
          <w:szCs w:val="22"/>
        </w:rPr>
        <w:t xml:space="preserve">. </w:t>
      </w:r>
      <w:proofErr w:type="gramStart"/>
      <w:r w:rsidRPr="00014E69">
        <w:rPr>
          <w:rFonts w:cs="Arial"/>
          <w:sz w:val="22"/>
          <w:szCs w:val="22"/>
        </w:rPr>
        <w:t>los</w:t>
      </w:r>
      <w:proofErr w:type="gramEnd"/>
      <w:r w:rsidRPr="00014E69">
        <w:rPr>
          <w:rFonts w:cs="Arial"/>
          <w:sz w:val="22"/>
          <w:szCs w:val="22"/>
        </w:rPr>
        <w:t xml:space="preserve"> tramos de circuito de propiedad de  </w:t>
      </w:r>
      <w:r w:rsidR="00E56EC9">
        <w:rPr>
          <w:rFonts w:cs="Arial"/>
          <w:sz w:val="22"/>
          <w:szCs w:val="22"/>
        </w:rPr>
        <w:t>XXX</w:t>
      </w:r>
      <w:r w:rsidRPr="00014E69">
        <w:rPr>
          <w:rFonts w:cs="Arial"/>
          <w:sz w:val="22"/>
          <w:szCs w:val="22"/>
        </w:rPr>
        <w:t xml:space="preserve">, se detalla en el Anexo 1 del presente Contrato –Detalle punto de conexión y reconfiguración </w:t>
      </w:r>
      <w:r w:rsidRPr="00E56EC9">
        <w:rPr>
          <w:rFonts w:cs="Arial"/>
          <w:sz w:val="22"/>
          <w:szCs w:val="22"/>
        </w:rPr>
        <w:t xml:space="preserve">línea </w:t>
      </w:r>
      <w:r w:rsidR="00A03639" w:rsidRPr="00685BC3">
        <w:rPr>
          <w:rFonts w:cs="Arial"/>
          <w:sz w:val="22"/>
          <w:szCs w:val="22"/>
        </w:rPr>
        <w:t>:   Fundación – Rio Cordoba y Rio</w:t>
      </w:r>
      <w:r w:rsidR="00A03639">
        <w:rPr>
          <w:rFonts w:cs="Arial"/>
          <w:sz w:val="22"/>
          <w:szCs w:val="22"/>
        </w:rPr>
        <w:t xml:space="preserve"> </w:t>
      </w:r>
    </w:p>
    <w:p w:rsidR="00BE5C99" w:rsidRPr="00014E69" w:rsidRDefault="00A03639" w:rsidP="00A03639">
      <w:pPr>
        <w:jc w:val="both"/>
        <w:rPr>
          <w:rFonts w:cs="Arial"/>
          <w:b/>
          <w:sz w:val="22"/>
          <w:szCs w:val="22"/>
        </w:rPr>
      </w:pPr>
      <w:r>
        <w:rPr>
          <w:rFonts w:cs="Arial"/>
          <w:sz w:val="22"/>
          <w:szCs w:val="22"/>
        </w:rPr>
        <w:t xml:space="preserve">      </w:t>
      </w:r>
      <w:r w:rsidRPr="00685BC3">
        <w:rPr>
          <w:rFonts w:cs="Arial"/>
          <w:sz w:val="22"/>
          <w:szCs w:val="22"/>
        </w:rPr>
        <w:t>Cordoba  – Santa Marta</w:t>
      </w:r>
    </w:p>
    <w:p w:rsidR="00BE5C99" w:rsidRPr="00014E69" w:rsidRDefault="00BE5C99" w:rsidP="00014E69">
      <w:pPr>
        <w:ind w:left="420"/>
        <w:jc w:val="both"/>
        <w:rPr>
          <w:rFonts w:cs="Arial"/>
          <w:b/>
          <w:sz w:val="22"/>
          <w:szCs w:val="22"/>
        </w:rPr>
      </w:pPr>
    </w:p>
    <w:p w:rsidR="00BE5C99" w:rsidRPr="00014E69" w:rsidRDefault="00BE5C99" w:rsidP="00014E69">
      <w:pPr>
        <w:ind w:left="420"/>
        <w:jc w:val="both"/>
        <w:rPr>
          <w:rFonts w:cs="Arial"/>
          <w:b/>
          <w:sz w:val="22"/>
          <w:szCs w:val="22"/>
        </w:rPr>
      </w:pPr>
      <w:r w:rsidRPr="00AC5B7F">
        <w:rPr>
          <w:rFonts w:cs="Arial"/>
          <w:b/>
          <w:sz w:val="22"/>
          <w:szCs w:val="22"/>
        </w:rPr>
        <w:t>PAR</w:t>
      </w:r>
      <w:r w:rsidR="00693B06">
        <w:rPr>
          <w:rFonts w:cs="Arial"/>
          <w:b/>
          <w:sz w:val="22"/>
          <w:szCs w:val="22"/>
        </w:rPr>
        <w:t>Á</w:t>
      </w:r>
      <w:r w:rsidRPr="00AC5B7F">
        <w:rPr>
          <w:rFonts w:cs="Arial"/>
          <w:b/>
          <w:sz w:val="22"/>
          <w:szCs w:val="22"/>
        </w:rPr>
        <w:t>GRAFO</w:t>
      </w:r>
      <w:r w:rsidRPr="00014E69">
        <w:rPr>
          <w:rFonts w:cs="Arial"/>
          <w:b/>
          <w:sz w:val="22"/>
          <w:szCs w:val="22"/>
        </w:rPr>
        <w:t xml:space="preserve"> 2: </w:t>
      </w:r>
      <w:r w:rsidRPr="00014E69">
        <w:rPr>
          <w:rFonts w:cs="Arial"/>
          <w:sz w:val="22"/>
          <w:szCs w:val="22"/>
        </w:rPr>
        <w:t xml:space="preserve">En caso que </w:t>
      </w:r>
      <w:r w:rsidR="00E56EC9">
        <w:rPr>
          <w:rFonts w:cs="Arial"/>
          <w:sz w:val="22"/>
          <w:szCs w:val="22"/>
        </w:rPr>
        <w:t>XXX</w:t>
      </w:r>
      <w:r w:rsidRPr="00014E69">
        <w:rPr>
          <w:rFonts w:cs="Arial"/>
          <w:sz w:val="22"/>
          <w:szCs w:val="22"/>
        </w:rPr>
        <w:t xml:space="preserve"> requiera mover el punto de conexión respecto a las torres indicadas en el numeral 1 de esta CLÁUSULA, </w:t>
      </w:r>
      <w:r w:rsidR="00B30194">
        <w:rPr>
          <w:rFonts w:cs="Arial"/>
          <w:sz w:val="22"/>
          <w:szCs w:val="22"/>
        </w:rPr>
        <w:t xml:space="preserve">o dar por terminado el punto de conexión, </w:t>
      </w:r>
      <w:r w:rsidRPr="00014E69">
        <w:rPr>
          <w:rFonts w:cs="Arial"/>
          <w:sz w:val="22"/>
          <w:szCs w:val="22"/>
        </w:rPr>
        <w:t xml:space="preserve">en consideración con el avance </w:t>
      </w:r>
      <w:r w:rsidR="00B30194">
        <w:rPr>
          <w:rFonts w:cs="Arial"/>
          <w:sz w:val="22"/>
          <w:szCs w:val="22"/>
        </w:rPr>
        <w:t xml:space="preserve">o modificación </w:t>
      </w:r>
      <w:r w:rsidRPr="00014E69">
        <w:rPr>
          <w:rFonts w:cs="Arial"/>
          <w:sz w:val="22"/>
          <w:szCs w:val="22"/>
        </w:rPr>
        <w:t xml:space="preserve">del proyecto, las PARTES acuerdan que podrá realizarse mediante </w:t>
      </w:r>
      <w:r w:rsidRPr="00AC5B7F">
        <w:rPr>
          <w:rFonts w:cs="Arial"/>
          <w:sz w:val="22"/>
          <w:szCs w:val="22"/>
        </w:rPr>
        <w:t>un</w:t>
      </w:r>
      <w:r w:rsidR="00A73C0F">
        <w:rPr>
          <w:rFonts w:cs="Arial"/>
          <w:sz w:val="22"/>
          <w:szCs w:val="22"/>
        </w:rPr>
        <w:t>a</w:t>
      </w:r>
      <w:r w:rsidRPr="00AC5B7F">
        <w:rPr>
          <w:rFonts w:cs="Arial"/>
          <w:sz w:val="22"/>
          <w:szCs w:val="22"/>
        </w:rPr>
        <w:t xml:space="preserve"> </w:t>
      </w:r>
      <w:r w:rsidR="00A73C0F">
        <w:rPr>
          <w:rFonts w:cs="Arial"/>
          <w:sz w:val="22"/>
          <w:szCs w:val="22"/>
        </w:rPr>
        <w:t xml:space="preserve">modificación </w:t>
      </w:r>
      <w:r w:rsidR="00B30194">
        <w:rPr>
          <w:rFonts w:cs="Arial"/>
          <w:sz w:val="22"/>
          <w:szCs w:val="22"/>
        </w:rPr>
        <w:t xml:space="preserve">o terminación </w:t>
      </w:r>
      <w:r w:rsidR="00A73C0F">
        <w:rPr>
          <w:rFonts w:cs="Arial"/>
          <w:sz w:val="22"/>
          <w:szCs w:val="22"/>
        </w:rPr>
        <w:t>del presente contrato la cual deberá ser suscrita por las partes</w:t>
      </w:r>
      <w:r w:rsidRPr="00014E69">
        <w:rPr>
          <w:rFonts w:cs="Arial"/>
          <w:sz w:val="22"/>
          <w:szCs w:val="22"/>
        </w:rPr>
        <w:t xml:space="preserve"> con el análisis y detalle técnico del punto de conexión, siempre que ésta no implique modificaciones en otros términos del contrato.</w:t>
      </w:r>
    </w:p>
    <w:p w:rsidR="00550D11" w:rsidRPr="00DC4A6F" w:rsidRDefault="00550D11" w:rsidP="00BE5C99">
      <w:pPr>
        <w:jc w:val="both"/>
        <w:rPr>
          <w:rFonts w:cs="Arial"/>
          <w:sz w:val="22"/>
          <w:szCs w:val="22"/>
        </w:rPr>
      </w:pPr>
    </w:p>
    <w:p w:rsidR="009D4240" w:rsidRPr="00DC4A6F" w:rsidRDefault="001B41B4" w:rsidP="00F2673C">
      <w:pPr>
        <w:jc w:val="both"/>
        <w:rPr>
          <w:rFonts w:cs="Arial"/>
          <w:sz w:val="22"/>
          <w:szCs w:val="22"/>
        </w:rPr>
      </w:pPr>
      <w:r w:rsidRPr="00DC4A6F">
        <w:rPr>
          <w:rFonts w:cs="Arial"/>
          <w:b/>
          <w:sz w:val="22"/>
          <w:szCs w:val="22"/>
        </w:rPr>
        <w:t xml:space="preserve">CLÁUSULA TERCERA: OBLIGACIONES DE </w:t>
      </w:r>
      <w:r w:rsidR="00C235D6">
        <w:rPr>
          <w:rFonts w:cs="Arial"/>
          <w:b/>
          <w:sz w:val="22"/>
          <w:szCs w:val="22"/>
        </w:rPr>
        <w:t>XXXX:</w:t>
      </w:r>
      <w:r w:rsidR="004057A5" w:rsidRPr="00DC4A6F">
        <w:rPr>
          <w:rFonts w:cs="Arial"/>
          <w:b/>
          <w:sz w:val="22"/>
          <w:szCs w:val="22"/>
        </w:rPr>
        <w:t xml:space="preserve"> Durante la E</w:t>
      </w:r>
      <w:r w:rsidR="006B6B9B" w:rsidRPr="00DC4A6F">
        <w:rPr>
          <w:rFonts w:cs="Arial"/>
          <w:b/>
          <w:sz w:val="22"/>
          <w:szCs w:val="22"/>
        </w:rPr>
        <w:t>tapa de Construcción:</w:t>
      </w:r>
      <w:r w:rsidR="004057A5" w:rsidRPr="00DC4A6F">
        <w:rPr>
          <w:rFonts w:cs="Arial"/>
          <w:sz w:val="22"/>
          <w:szCs w:val="22"/>
        </w:rPr>
        <w:t xml:space="preserve"> </w:t>
      </w:r>
    </w:p>
    <w:p w:rsidR="009D4240" w:rsidRPr="00DC4A6F" w:rsidRDefault="009D4240" w:rsidP="00F2673C">
      <w:pPr>
        <w:jc w:val="both"/>
        <w:rPr>
          <w:rFonts w:cs="Arial"/>
          <w:sz w:val="22"/>
          <w:szCs w:val="22"/>
        </w:rPr>
      </w:pPr>
    </w:p>
    <w:p w:rsidR="009D4240"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 Hacerse cargo con sus propios recursos, de todos los trabajos para desarrollar el diseño, suministro de</w:t>
      </w:r>
      <w:r w:rsidR="00BB1BE0" w:rsidRPr="00DC4A6F">
        <w:rPr>
          <w:rFonts w:cs="Arial"/>
          <w:sz w:val="22"/>
          <w:szCs w:val="22"/>
        </w:rPr>
        <w:t xml:space="preserve"> estructuras,</w:t>
      </w:r>
      <w:r w:rsidRPr="00DC4A6F">
        <w:rPr>
          <w:rFonts w:cs="Arial"/>
          <w:sz w:val="22"/>
          <w:szCs w:val="22"/>
        </w:rPr>
        <w:t xml:space="preserve"> materiales y obras asociadas con </w:t>
      </w:r>
      <w:r w:rsidR="00E06F4F" w:rsidRPr="00DC4A6F">
        <w:rPr>
          <w:rFonts w:cs="Arial"/>
          <w:sz w:val="22"/>
          <w:szCs w:val="22"/>
        </w:rPr>
        <w:t xml:space="preserve">la </w:t>
      </w:r>
      <w:r w:rsidRPr="00DC4A6F">
        <w:rPr>
          <w:rFonts w:cs="Arial"/>
          <w:sz w:val="22"/>
          <w:szCs w:val="22"/>
        </w:rPr>
        <w:t>conexión</w:t>
      </w:r>
      <w:r w:rsidR="00E06F4F" w:rsidRPr="00DC4A6F">
        <w:rPr>
          <w:rFonts w:cs="Arial"/>
          <w:sz w:val="22"/>
          <w:szCs w:val="22"/>
        </w:rPr>
        <w:t xml:space="preserve"> al seccion</w:t>
      </w:r>
      <w:r w:rsidR="00C235D6">
        <w:rPr>
          <w:rFonts w:cs="Arial"/>
          <w:sz w:val="22"/>
          <w:szCs w:val="22"/>
        </w:rPr>
        <w:t>amiento de la actual línea de 22</w:t>
      </w:r>
      <w:r w:rsidR="00E06F4F" w:rsidRPr="00DC4A6F">
        <w:rPr>
          <w:rFonts w:cs="Arial"/>
          <w:sz w:val="22"/>
          <w:szCs w:val="22"/>
        </w:rPr>
        <w:t xml:space="preserve">0 </w:t>
      </w:r>
      <w:proofErr w:type="gramStart"/>
      <w:r w:rsidR="00E06F4F" w:rsidRPr="00DC4A6F">
        <w:rPr>
          <w:rFonts w:cs="Arial"/>
          <w:sz w:val="22"/>
          <w:szCs w:val="22"/>
        </w:rPr>
        <w:t xml:space="preserve">kV </w:t>
      </w:r>
      <w:r w:rsidR="00A03639" w:rsidRPr="00685BC3">
        <w:rPr>
          <w:rFonts w:cs="Arial"/>
          <w:sz w:val="22"/>
          <w:szCs w:val="22"/>
        </w:rPr>
        <w:t>:</w:t>
      </w:r>
      <w:proofErr w:type="gramEnd"/>
      <w:r w:rsidR="00A03639" w:rsidRPr="00685BC3">
        <w:rPr>
          <w:rFonts w:cs="Arial"/>
          <w:sz w:val="22"/>
          <w:szCs w:val="22"/>
        </w:rPr>
        <w:t xml:space="preserve">   Fundación– Santa Marta</w:t>
      </w:r>
      <w:r w:rsidR="00A03639">
        <w:rPr>
          <w:rFonts w:cs="Arial"/>
          <w:sz w:val="22"/>
          <w:szCs w:val="22"/>
        </w:rPr>
        <w:t xml:space="preserve"> </w:t>
      </w:r>
      <w:r w:rsidR="00E06F4F" w:rsidRPr="00DC4A6F">
        <w:rPr>
          <w:rFonts w:cs="Arial"/>
          <w:sz w:val="22"/>
          <w:szCs w:val="22"/>
        </w:rPr>
        <w:t>de</w:t>
      </w:r>
      <w:r w:rsidRPr="00DC4A6F">
        <w:rPr>
          <w:rFonts w:cs="Arial"/>
          <w:sz w:val="22"/>
          <w:szCs w:val="22"/>
        </w:rPr>
        <w:t xml:space="preserve"> propiedad</w:t>
      </w:r>
      <w:r w:rsidR="00E06F4F" w:rsidRPr="00DC4A6F">
        <w:rPr>
          <w:rFonts w:cs="Arial"/>
          <w:sz w:val="22"/>
          <w:szCs w:val="22"/>
        </w:rPr>
        <w:t xml:space="preserve"> de </w:t>
      </w:r>
      <w:r w:rsidR="00C235D6">
        <w:rPr>
          <w:rFonts w:cs="Arial"/>
          <w:sz w:val="22"/>
          <w:szCs w:val="22"/>
        </w:rPr>
        <w:t xml:space="preserve">TRANSELCA </w:t>
      </w:r>
      <w:r w:rsidRPr="00DC4A6F">
        <w:rPr>
          <w:rFonts w:cs="Arial"/>
          <w:sz w:val="22"/>
          <w:szCs w:val="22"/>
        </w:rPr>
        <w:t xml:space="preserve">indicados en la </w:t>
      </w:r>
      <w:r w:rsidR="006A0A40" w:rsidRPr="00DC4A6F">
        <w:rPr>
          <w:rFonts w:cs="Arial"/>
          <w:sz w:val="22"/>
          <w:szCs w:val="22"/>
        </w:rPr>
        <w:t>Cláusula Segunda</w:t>
      </w:r>
      <w:r w:rsidR="006A0A40" w:rsidRPr="00DC4A6F">
        <w:rPr>
          <w:rFonts w:cs="Arial"/>
          <w:b/>
          <w:sz w:val="22"/>
          <w:szCs w:val="22"/>
        </w:rPr>
        <w:t xml:space="preserve"> – ALCANCE.-</w:t>
      </w:r>
      <w:r w:rsidRPr="00DC4A6F">
        <w:rPr>
          <w:rFonts w:cs="Arial"/>
          <w:sz w:val="22"/>
          <w:szCs w:val="22"/>
        </w:rPr>
        <w:t xml:space="preserve"> del presente Contrato y de acuerdo con lo estipulado en la Resolución CREG 025 de 1995</w:t>
      </w:r>
      <w:r w:rsidR="00E9702D" w:rsidRPr="00DC4A6F">
        <w:rPr>
          <w:rFonts w:cs="Arial"/>
          <w:sz w:val="22"/>
          <w:szCs w:val="22"/>
        </w:rPr>
        <w:t xml:space="preserve">, en los términos de referencia de la convocatoria </w:t>
      </w:r>
      <w:r w:rsidR="0008512A" w:rsidRPr="00DC4A6F">
        <w:rPr>
          <w:rFonts w:cs="Arial"/>
          <w:sz w:val="22"/>
          <w:szCs w:val="22"/>
        </w:rPr>
        <w:t xml:space="preserve">UPME 01-2010 </w:t>
      </w:r>
      <w:r w:rsidR="00E9702D" w:rsidRPr="00DC4A6F">
        <w:rPr>
          <w:rFonts w:cs="Arial"/>
          <w:sz w:val="22"/>
          <w:szCs w:val="22"/>
        </w:rPr>
        <w:t>y demás normas aplicables</w:t>
      </w:r>
      <w:r w:rsidR="009D4240" w:rsidRPr="00DC4A6F">
        <w:rPr>
          <w:rFonts w:cs="Arial"/>
          <w:sz w:val="22"/>
          <w:szCs w:val="22"/>
        </w:rPr>
        <w:t>.</w:t>
      </w:r>
    </w:p>
    <w:p w:rsidR="009D4240" w:rsidRPr="00DC4A6F" w:rsidRDefault="009D4240" w:rsidP="00F2673C">
      <w:pPr>
        <w:jc w:val="both"/>
        <w:rPr>
          <w:rFonts w:cs="Arial"/>
          <w:sz w:val="22"/>
          <w:szCs w:val="22"/>
        </w:rPr>
      </w:pPr>
    </w:p>
    <w:p w:rsidR="009D4240"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Diseñar </w:t>
      </w:r>
      <w:r w:rsidR="00E06D8E" w:rsidRPr="00DC4A6F">
        <w:rPr>
          <w:rFonts w:cs="Arial"/>
          <w:sz w:val="22"/>
          <w:szCs w:val="22"/>
        </w:rPr>
        <w:t xml:space="preserve">los tramos resultantes de la reconfiguración de la línea </w:t>
      </w:r>
      <w:r w:rsidR="0008512A" w:rsidRPr="00DC4A6F">
        <w:rPr>
          <w:rFonts w:cs="Arial"/>
          <w:sz w:val="22"/>
          <w:szCs w:val="22"/>
        </w:rPr>
        <w:t>de 2</w:t>
      </w:r>
      <w:r w:rsidR="00D32D32">
        <w:rPr>
          <w:rFonts w:cs="Arial"/>
          <w:sz w:val="22"/>
          <w:szCs w:val="22"/>
        </w:rPr>
        <w:t>2</w:t>
      </w:r>
      <w:r w:rsidR="0008512A" w:rsidRPr="00DC4A6F">
        <w:rPr>
          <w:rFonts w:cs="Arial"/>
          <w:sz w:val="22"/>
          <w:szCs w:val="22"/>
        </w:rPr>
        <w:t xml:space="preserve">0 </w:t>
      </w:r>
      <w:proofErr w:type="gramStart"/>
      <w:r w:rsidR="0008512A" w:rsidRPr="00DC4A6F">
        <w:rPr>
          <w:rFonts w:cs="Arial"/>
          <w:sz w:val="22"/>
          <w:szCs w:val="22"/>
        </w:rPr>
        <w:t xml:space="preserve">kV </w:t>
      </w:r>
      <w:r w:rsidR="00A03639" w:rsidRPr="00685BC3">
        <w:rPr>
          <w:rFonts w:cs="Arial"/>
          <w:sz w:val="22"/>
          <w:szCs w:val="22"/>
        </w:rPr>
        <w:t>:</w:t>
      </w:r>
      <w:proofErr w:type="gramEnd"/>
      <w:r w:rsidR="00A03639" w:rsidRPr="00685BC3">
        <w:rPr>
          <w:rFonts w:cs="Arial"/>
          <w:sz w:val="22"/>
          <w:szCs w:val="22"/>
        </w:rPr>
        <w:t xml:space="preserve">   Fundación</w:t>
      </w:r>
      <w:r w:rsidR="00A03639">
        <w:rPr>
          <w:rFonts w:cs="Arial"/>
          <w:sz w:val="22"/>
          <w:szCs w:val="22"/>
        </w:rPr>
        <w:t xml:space="preserve"> </w:t>
      </w:r>
      <w:r w:rsidR="00A03639" w:rsidRPr="00685BC3">
        <w:rPr>
          <w:rFonts w:cs="Arial"/>
          <w:sz w:val="22"/>
          <w:szCs w:val="22"/>
        </w:rPr>
        <w:t>– Santa Marta</w:t>
      </w:r>
      <w:r w:rsidR="00A03639">
        <w:rPr>
          <w:rFonts w:cs="Arial"/>
          <w:sz w:val="22"/>
          <w:szCs w:val="22"/>
        </w:rPr>
        <w:t xml:space="preserve"> </w:t>
      </w:r>
      <w:r w:rsidR="00E06D8E" w:rsidRPr="00DC4A6F">
        <w:rPr>
          <w:rFonts w:cs="Arial"/>
          <w:sz w:val="22"/>
          <w:szCs w:val="22"/>
        </w:rPr>
        <w:t>teniendo en cuenta que la capacidad en Amperios de la reconfiguración sea igual o superior a la capacidad en Amperios de la línea actual</w:t>
      </w:r>
      <w:r w:rsidR="005667C0" w:rsidRPr="00DC4A6F">
        <w:rPr>
          <w:rFonts w:cs="Arial"/>
          <w:sz w:val="22"/>
          <w:szCs w:val="22"/>
        </w:rPr>
        <w:t>. D</w:t>
      </w:r>
      <w:r w:rsidR="00E06D8E" w:rsidRPr="00DC4A6F">
        <w:rPr>
          <w:rFonts w:cs="Arial"/>
          <w:sz w:val="22"/>
          <w:szCs w:val="22"/>
        </w:rPr>
        <w:t xml:space="preserve">e acuerdo con la información de los parámetros técnicos declarados ante el Centro Nacional de Despacho, su capacidad normal de operación es de </w:t>
      </w:r>
      <w:r w:rsidR="00910D86">
        <w:rPr>
          <w:rFonts w:cs="Arial"/>
          <w:sz w:val="22"/>
          <w:szCs w:val="22"/>
        </w:rPr>
        <w:t xml:space="preserve">xxx </w:t>
      </w:r>
      <w:r w:rsidR="00E06D8E" w:rsidRPr="00DC4A6F">
        <w:rPr>
          <w:rFonts w:cs="Arial"/>
          <w:sz w:val="22"/>
          <w:szCs w:val="22"/>
        </w:rPr>
        <w:t>Amperios. El valor de resistencia DC</w:t>
      </w:r>
      <w:r w:rsidR="009E1A26">
        <w:rPr>
          <w:rFonts w:cs="Arial"/>
          <w:sz w:val="22"/>
          <w:szCs w:val="22"/>
        </w:rPr>
        <w:t xml:space="preserve"> xxx</w:t>
      </w:r>
      <w:r w:rsidR="00E06D8E" w:rsidRPr="00DC4A6F">
        <w:rPr>
          <w:rFonts w:cs="Arial"/>
          <w:sz w:val="22"/>
          <w:szCs w:val="22"/>
        </w:rPr>
        <w:t xml:space="preserve"> a 20ºC del conductor de fase deberá ser igual o inferior al valor de resistencia DC</w:t>
      </w:r>
      <w:r w:rsidR="009E1A26">
        <w:rPr>
          <w:rFonts w:cs="Arial"/>
          <w:sz w:val="22"/>
          <w:szCs w:val="22"/>
        </w:rPr>
        <w:t xml:space="preserve"> xxx</w:t>
      </w:r>
      <w:r w:rsidR="00E06D8E" w:rsidRPr="00DC4A6F">
        <w:rPr>
          <w:rFonts w:cs="Arial"/>
          <w:sz w:val="22"/>
          <w:szCs w:val="22"/>
        </w:rPr>
        <w:t xml:space="preserve"> a 20ºC del conductor de fase de la línea actual de propiedad de </w:t>
      </w:r>
      <w:r w:rsidR="00910D86">
        <w:rPr>
          <w:rFonts w:cs="Arial"/>
          <w:sz w:val="22"/>
          <w:szCs w:val="22"/>
        </w:rPr>
        <w:t>TRANSELCA</w:t>
      </w:r>
      <w:r w:rsidR="00E06D8E" w:rsidRPr="00DC4A6F">
        <w:rPr>
          <w:rFonts w:cs="Arial"/>
          <w:sz w:val="22"/>
          <w:szCs w:val="22"/>
        </w:rPr>
        <w:t>.</w:t>
      </w:r>
      <w:r w:rsidR="006B2156" w:rsidRPr="00DC4A6F">
        <w:rPr>
          <w:rFonts w:cs="Arial"/>
          <w:sz w:val="22"/>
          <w:szCs w:val="22"/>
        </w:rPr>
        <w:t xml:space="preserve"> </w:t>
      </w:r>
    </w:p>
    <w:p w:rsidR="009D4240" w:rsidRPr="00DC4A6F" w:rsidRDefault="009D4240" w:rsidP="00F2673C">
      <w:pPr>
        <w:jc w:val="both"/>
        <w:rPr>
          <w:rFonts w:cs="Arial"/>
          <w:sz w:val="22"/>
          <w:szCs w:val="22"/>
        </w:rPr>
      </w:pPr>
    </w:p>
    <w:p w:rsidR="009D4240" w:rsidRDefault="006B2156" w:rsidP="00F2673C">
      <w:pPr>
        <w:pStyle w:val="Prrafodelista"/>
        <w:numPr>
          <w:ilvl w:val="0"/>
          <w:numId w:val="14"/>
        </w:numPr>
        <w:jc w:val="both"/>
        <w:rPr>
          <w:rFonts w:cs="Arial"/>
          <w:sz w:val="22"/>
          <w:szCs w:val="22"/>
        </w:rPr>
      </w:pPr>
      <w:r w:rsidRPr="00A03639">
        <w:rPr>
          <w:rFonts w:cs="Arial"/>
          <w:sz w:val="22"/>
          <w:szCs w:val="22"/>
        </w:rPr>
        <w:t>Durante la reconfiguración, en el punto de seccionamiento de la línea</w:t>
      </w:r>
      <w:r w:rsidR="0008512A" w:rsidRPr="00A03639">
        <w:rPr>
          <w:rFonts w:cs="Arial"/>
          <w:sz w:val="22"/>
          <w:szCs w:val="22"/>
        </w:rPr>
        <w:t xml:space="preserve"> de 2</w:t>
      </w:r>
      <w:r w:rsidR="009E1A26" w:rsidRPr="00A03639">
        <w:rPr>
          <w:rFonts w:cs="Arial"/>
          <w:sz w:val="22"/>
          <w:szCs w:val="22"/>
        </w:rPr>
        <w:t>2</w:t>
      </w:r>
      <w:r w:rsidR="0008512A" w:rsidRPr="00A03639">
        <w:rPr>
          <w:rFonts w:cs="Arial"/>
          <w:sz w:val="22"/>
          <w:szCs w:val="22"/>
        </w:rPr>
        <w:t xml:space="preserve">0 </w:t>
      </w:r>
      <w:proofErr w:type="gramStart"/>
      <w:r w:rsidR="0008512A" w:rsidRPr="00A03639">
        <w:rPr>
          <w:rFonts w:cs="Arial"/>
          <w:sz w:val="22"/>
          <w:szCs w:val="22"/>
        </w:rPr>
        <w:t>kV</w:t>
      </w:r>
      <w:r w:rsidRPr="00A03639">
        <w:rPr>
          <w:rFonts w:cs="Arial"/>
          <w:sz w:val="22"/>
          <w:szCs w:val="22"/>
        </w:rPr>
        <w:t xml:space="preserve"> </w:t>
      </w:r>
      <w:r w:rsidR="00A03639" w:rsidRPr="00A03639">
        <w:rPr>
          <w:rFonts w:cs="Arial"/>
          <w:sz w:val="22"/>
          <w:szCs w:val="22"/>
        </w:rPr>
        <w:t>:</w:t>
      </w:r>
      <w:proofErr w:type="gramEnd"/>
      <w:r w:rsidR="00A03639" w:rsidRPr="00A03639">
        <w:rPr>
          <w:rFonts w:cs="Arial"/>
          <w:sz w:val="22"/>
          <w:szCs w:val="22"/>
        </w:rPr>
        <w:t xml:space="preserve">   Fundación – Santa Marta, </w:t>
      </w:r>
      <w:r w:rsidR="009E1A26" w:rsidRPr="00A03639">
        <w:rPr>
          <w:rFonts w:cs="Arial"/>
          <w:sz w:val="22"/>
          <w:szCs w:val="22"/>
        </w:rPr>
        <w:t>XXX</w:t>
      </w:r>
      <w:r w:rsidRPr="00A03639">
        <w:rPr>
          <w:rFonts w:cs="Arial"/>
          <w:sz w:val="22"/>
          <w:szCs w:val="22"/>
        </w:rPr>
        <w:t xml:space="preserve"> debe garantizar la continuidad con los sistemas de comunicaciones existentes entre </w:t>
      </w:r>
      <w:r w:rsidR="00A03639" w:rsidRPr="00A03639">
        <w:rPr>
          <w:rFonts w:cs="Arial"/>
          <w:sz w:val="22"/>
          <w:szCs w:val="22"/>
        </w:rPr>
        <w:t>:   Fundación y Santa Marta</w:t>
      </w:r>
      <w:r w:rsidR="00A03639">
        <w:rPr>
          <w:rFonts w:cs="Arial"/>
          <w:sz w:val="22"/>
          <w:szCs w:val="22"/>
        </w:rPr>
        <w:t>.</w:t>
      </w:r>
    </w:p>
    <w:p w:rsidR="00A03639" w:rsidRPr="00A03639" w:rsidRDefault="00A03639" w:rsidP="00A03639">
      <w:pPr>
        <w:jc w:val="both"/>
        <w:rPr>
          <w:rFonts w:cs="Arial"/>
          <w:sz w:val="22"/>
          <w:szCs w:val="22"/>
        </w:rPr>
      </w:pPr>
    </w:p>
    <w:p w:rsidR="009D4240" w:rsidRPr="00DC4A6F" w:rsidRDefault="009E1A26" w:rsidP="007D1DC3">
      <w:pPr>
        <w:pStyle w:val="Prrafodelista"/>
        <w:numPr>
          <w:ilvl w:val="0"/>
          <w:numId w:val="14"/>
        </w:numPr>
        <w:jc w:val="both"/>
        <w:rPr>
          <w:rFonts w:cs="Arial"/>
          <w:sz w:val="22"/>
          <w:szCs w:val="22"/>
        </w:rPr>
      </w:pPr>
      <w:proofErr w:type="spellStart"/>
      <w:r>
        <w:rPr>
          <w:rFonts w:cs="Arial"/>
          <w:sz w:val="22"/>
          <w:szCs w:val="22"/>
        </w:rPr>
        <w:t>xxxx</w:t>
      </w:r>
      <w:proofErr w:type="spellEnd"/>
      <w:r w:rsidR="006B2156" w:rsidRPr="00DC4A6F">
        <w:rPr>
          <w:rFonts w:cs="Arial"/>
          <w:sz w:val="22"/>
          <w:szCs w:val="22"/>
        </w:rPr>
        <w:t xml:space="preserve"> debe construir el enlace de comunicaciones</w:t>
      </w:r>
      <w:ins w:id="7" w:author="ISABEL CRISTINA GARCIA OCAMPO" w:date="2014-09-23T16:58:00Z">
        <w:r w:rsidR="005F316A">
          <w:rPr>
            <w:rFonts w:cs="Arial"/>
            <w:sz w:val="22"/>
            <w:szCs w:val="22"/>
          </w:rPr>
          <w:t xml:space="preserve"> en </w:t>
        </w:r>
      </w:ins>
      <w:r w:rsidR="006B2156" w:rsidRPr="00DC4A6F">
        <w:rPr>
          <w:rFonts w:cs="Arial"/>
          <w:sz w:val="22"/>
          <w:szCs w:val="22"/>
        </w:rPr>
        <w:t xml:space="preserve"> </w:t>
      </w:r>
      <w:r w:rsidR="0008512A" w:rsidRPr="00DC4A6F">
        <w:rPr>
          <w:rFonts w:cs="Arial"/>
          <w:sz w:val="22"/>
          <w:szCs w:val="22"/>
        </w:rPr>
        <w:t>el punto de r</w:t>
      </w:r>
      <w:r>
        <w:rPr>
          <w:rFonts w:cs="Arial"/>
          <w:sz w:val="22"/>
          <w:szCs w:val="22"/>
        </w:rPr>
        <w:t>econfiguración de la línea de 22</w:t>
      </w:r>
      <w:r w:rsidR="0008512A" w:rsidRPr="00DC4A6F">
        <w:rPr>
          <w:rFonts w:cs="Arial"/>
          <w:sz w:val="22"/>
          <w:szCs w:val="22"/>
        </w:rPr>
        <w:t xml:space="preserve">0 </w:t>
      </w:r>
      <w:proofErr w:type="gramStart"/>
      <w:r w:rsidR="0008512A" w:rsidRPr="00DC4A6F">
        <w:rPr>
          <w:rFonts w:cs="Arial"/>
          <w:sz w:val="22"/>
          <w:szCs w:val="22"/>
        </w:rPr>
        <w:t xml:space="preserve">kV </w:t>
      </w:r>
      <w:r w:rsidR="00A03639" w:rsidRPr="00685BC3">
        <w:rPr>
          <w:rFonts w:cs="Arial"/>
          <w:sz w:val="22"/>
          <w:szCs w:val="22"/>
        </w:rPr>
        <w:t>:</w:t>
      </w:r>
      <w:proofErr w:type="gramEnd"/>
      <w:r w:rsidR="00A03639" w:rsidRPr="00685BC3">
        <w:rPr>
          <w:rFonts w:cs="Arial"/>
          <w:sz w:val="22"/>
          <w:szCs w:val="22"/>
        </w:rPr>
        <w:t xml:space="preserve">   Fundación </w:t>
      </w:r>
      <w:r w:rsidR="00A03639">
        <w:rPr>
          <w:rFonts w:cs="Arial"/>
          <w:sz w:val="22"/>
          <w:szCs w:val="22"/>
        </w:rPr>
        <w:t xml:space="preserve">- </w:t>
      </w:r>
      <w:r w:rsidR="00A03639" w:rsidRPr="00685BC3">
        <w:rPr>
          <w:rFonts w:cs="Arial"/>
          <w:sz w:val="22"/>
          <w:szCs w:val="22"/>
        </w:rPr>
        <w:t>Santa Marta</w:t>
      </w:r>
      <w:r w:rsidR="00A03639">
        <w:rPr>
          <w:rFonts w:cs="Arial"/>
          <w:sz w:val="22"/>
          <w:szCs w:val="22"/>
        </w:rPr>
        <w:t xml:space="preserve"> </w:t>
      </w:r>
      <w:r w:rsidR="006B2156" w:rsidRPr="00DC4A6F">
        <w:rPr>
          <w:rFonts w:cs="Arial"/>
          <w:sz w:val="22"/>
          <w:szCs w:val="22"/>
        </w:rPr>
        <w:t xml:space="preserve">para el uso de comunicaciones y </w:t>
      </w:r>
      <w:proofErr w:type="spellStart"/>
      <w:r w:rsidR="006B2156" w:rsidRPr="00DC4A6F">
        <w:rPr>
          <w:rFonts w:cs="Arial"/>
          <w:sz w:val="22"/>
          <w:szCs w:val="22"/>
        </w:rPr>
        <w:t>teleprotecciones</w:t>
      </w:r>
      <w:proofErr w:type="spellEnd"/>
      <w:r w:rsidR="006B2156" w:rsidRPr="00DC4A6F">
        <w:rPr>
          <w:rFonts w:cs="Arial"/>
          <w:sz w:val="22"/>
          <w:szCs w:val="22"/>
        </w:rPr>
        <w:t xml:space="preserve"> de la línea </w:t>
      </w:r>
      <w:r w:rsidR="00A03639" w:rsidRPr="00685BC3">
        <w:rPr>
          <w:rFonts w:cs="Arial"/>
          <w:sz w:val="22"/>
          <w:szCs w:val="22"/>
        </w:rPr>
        <w:t>:   Fundación – Rio Cordoba y Rio Cordoba  – Santa Marta</w:t>
      </w:r>
      <w:r w:rsidR="006B2156" w:rsidRPr="00DC4A6F">
        <w:rPr>
          <w:rFonts w:cs="Arial"/>
          <w:sz w:val="22"/>
          <w:szCs w:val="22"/>
        </w:rPr>
        <w:t>.</w:t>
      </w:r>
    </w:p>
    <w:p w:rsidR="009D4240" w:rsidRPr="00DC4A6F" w:rsidRDefault="009D4240" w:rsidP="00F2673C">
      <w:pPr>
        <w:jc w:val="both"/>
        <w:rPr>
          <w:rFonts w:cs="Arial"/>
          <w:sz w:val="22"/>
          <w:szCs w:val="22"/>
        </w:rPr>
      </w:pPr>
    </w:p>
    <w:p w:rsidR="009D4240" w:rsidRPr="00D646E4" w:rsidRDefault="006B2156" w:rsidP="00F12E60">
      <w:pPr>
        <w:pStyle w:val="Prrafodelista"/>
        <w:numPr>
          <w:ilvl w:val="0"/>
          <w:numId w:val="14"/>
        </w:numPr>
        <w:jc w:val="both"/>
        <w:rPr>
          <w:rFonts w:cs="Arial"/>
          <w:sz w:val="22"/>
          <w:szCs w:val="22"/>
        </w:rPr>
      </w:pPr>
      <w:r w:rsidRPr="00F12E60">
        <w:rPr>
          <w:rFonts w:cs="Arial"/>
          <w:sz w:val="22"/>
          <w:szCs w:val="22"/>
        </w:rPr>
        <w:t>A</w:t>
      </w:r>
      <w:r w:rsidR="004057A5" w:rsidRPr="00F12E60">
        <w:rPr>
          <w:rFonts w:cs="Arial"/>
          <w:sz w:val="22"/>
          <w:szCs w:val="22"/>
        </w:rPr>
        <w:t xml:space="preserve">plicar los lineamientos dados a </w:t>
      </w:r>
      <w:proofErr w:type="spellStart"/>
      <w:r w:rsidR="0095558B">
        <w:rPr>
          <w:rFonts w:cs="Arial"/>
          <w:sz w:val="22"/>
          <w:szCs w:val="22"/>
        </w:rPr>
        <w:t>xxxx</w:t>
      </w:r>
      <w:proofErr w:type="spellEnd"/>
      <w:r w:rsidR="0095558B">
        <w:rPr>
          <w:rFonts w:cs="Arial"/>
          <w:sz w:val="22"/>
          <w:szCs w:val="22"/>
        </w:rPr>
        <w:t xml:space="preserve"> por </w:t>
      </w:r>
      <w:r w:rsidR="004057A5" w:rsidRPr="00F12E60">
        <w:rPr>
          <w:rFonts w:cs="Arial"/>
          <w:sz w:val="22"/>
          <w:szCs w:val="22"/>
        </w:rPr>
        <w:t xml:space="preserve"> la </w:t>
      </w:r>
      <w:r w:rsidR="003A365F" w:rsidRPr="00F12E60">
        <w:rPr>
          <w:rFonts w:cs="Arial"/>
          <w:sz w:val="22"/>
          <w:szCs w:val="22"/>
        </w:rPr>
        <w:t>Autoridad Nacional de Licencias Ambientales (ANLA)</w:t>
      </w:r>
      <w:r w:rsidR="004057A5" w:rsidRPr="00F12E60">
        <w:rPr>
          <w:rFonts w:cs="Arial"/>
          <w:sz w:val="22"/>
          <w:szCs w:val="22"/>
        </w:rPr>
        <w:t xml:space="preserve"> para el manejo ambi</w:t>
      </w:r>
      <w:r w:rsidR="00C1210F" w:rsidRPr="00F12E60">
        <w:rPr>
          <w:rFonts w:cs="Arial"/>
          <w:sz w:val="22"/>
          <w:szCs w:val="22"/>
        </w:rPr>
        <w:t>ental de los tramos de líne</w:t>
      </w:r>
      <w:r w:rsidR="00BA27A3" w:rsidRPr="00F12E60">
        <w:rPr>
          <w:rFonts w:cs="Arial"/>
          <w:sz w:val="22"/>
          <w:szCs w:val="22"/>
        </w:rPr>
        <w:t xml:space="preserve">a. </w:t>
      </w:r>
      <w:r w:rsidR="004057A5" w:rsidRPr="00F12E60">
        <w:rPr>
          <w:rFonts w:cs="Arial"/>
          <w:sz w:val="22"/>
          <w:szCs w:val="22"/>
        </w:rPr>
        <w:t xml:space="preserve">Suministrar a </w:t>
      </w:r>
      <w:r w:rsidR="0095558B">
        <w:rPr>
          <w:rFonts w:cs="Arial"/>
          <w:sz w:val="22"/>
          <w:szCs w:val="22"/>
        </w:rPr>
        <w:t xml:space="preserve">TRANSELCA </w:t>
      </w:r>
      <w:r w:rsidR="004057A5" w:rsidRPr="00F12E60">
        <w:rPr>
          <w:rFonts w:cs="Arial"/>
          <w:sz w:val="22"/>
          <w:szCs w:val="22"/>
        </w:rPr>
        <w:t>para su revisión y verificación</w:t>
      </w:r>
      <w:r w:rsidR="00E06F4F" w:rsidRPr="00F12E60">
        <w:rPr>
          <w:rFonts w:cs="Arial"/>
          <w:sz w:val="22"/>
          <w:szCs w:val="22"/>
        </w:rPr>
        <w:t xml:space="preserve"> los parámetros de diseño de la última estructura </w:t>
      </w:r>
      <w:r w:rsidR="000C3714" w:rsidRPr="00F12E60">
        <w:rPr>
          <w:rFonts w:cs="Arial"/>
          <w:sz w:val="22"/>
          <w:szCs w:val="22"/>
        </w:rPr>
        <w:t>más</w:t>
      </w:r>
      <w:r w:rsidR="00E06F4F" w:rsidRPr="00F12E60">
        <w:rPr>
          <w:rFonts w:cs="Arial"/>
          <w:sz w:val="22"/>
          <w:szCs w:val="22"/>
        </w:rPr>
        <w:t xml:space="preserve"> cercana al punto de reconfiguración de la línea</w:t>
      </w:r>
      <w:r w:rsidR="00E06F4F" w:rsidRPr="00CD5B56">
        <w:rPr>
          <w:rFonts w:cs="Arial"/>
          <w:sz w:val="22"/>
          <w:szCs w:val="22"/>
        </w:rPr>
        <w:t xml:space="preserve"> de 2</w:t>
      </w:r>
      <w:r w:rsidR="0095558B">
        <w:rPr>
          <w:rFonts w:cs="Arial"/>
          <w:sz w:val="22"/>
          <w:szCs w:val="22"/>
        </w:rPr>
        <w:t>2</w:t>
      </w:r>
      <w:r w:rsidR="00E06F4F" w:rsidRPr="00CD5B56">
        <w:rPr>
          <w:rFonts w:cs="Arial"/>
          <w:sz w:val="22"/>
          <w:szCs w:val="22"/>
        </w:rPr>
        <w:t xml:space="preserve">0 </w:t>
      </w:r>
      <w:proofErr w:type="gramStart"/>
      <w:r w:rsidR="00E06F4F" w:rsidRPr="00CD5B56">
        <w:rPr>
          <w:rFonts w:cs="Arial"/>
          <w:sz w:val="22"/>
          <w:szCs w:val="22"/>
        </w:rPr>
        <w:t xml:space="preserve">kV </w:t>
      </w:r>
      <w:r w:rsidR="00A03639" w:rsidRPr="00685BC3">
        <w:rPr>
          <w:rFonts w:cs="Arial"/>
          <w:sz w:val="22"/>
          <w:szCs w:val="22"/>
        </w:rPr>
        <w:t>:</w:t>
      </w:r>
      <w:proofErr w:type="gramEnd"/>
      <w:r w:rsidR="00A03639" w:rsidRPr="00685BC3">
        <w:rPr>
          <w:rFonts w:cs="Arial"/>
          <w:sz w:val="22"/>
          <w:szCs w:val="22"/>
        </w:rPr>
        <w:t xml:space="preserve">   Fundación – Rio Cordoba y Rio Cordoba  – Santa Marta</w:t>
      </w:r>
      <w:r w:rsidR="000C3714" w:rsidRPr="00BE5C99">
        <w:rPr>
          <w:rFonts w:cs="Arial"/>
          <w:sz w:val="22"/>
          <w:szCs w:val="22"/>
        </w:rPr>
        <w:t>, los documentos de diseño de la conexión de potencia, cable de guarda, continuidad de la conexión de los canales de fibra óptica</w:t>
      </w:r>
      <w:r w:rsidR="004057A5" w:rsidRPr="00BE5C99">
        <w:rPr>
          <w:rFonts w:cs="Arial"/>
          <w:sz w:val="22"/>
          <w:szCs w:val="22"/>
        </w:rPr>
        <w:t xml:space="preserve"> y demás información requerida, que permita verificar que l</w:t>
      </w:r>
      <w:r w:rsidR="000C3714" w:rsidRPr="00420460">
        <w:rPr>
          <w:rFonts w:cs="Arial"/>
          <w:sz w:val="22"/>
          <w:szCs w:val="22"/>
        </w:rPr>
        <w:t>a conexión cumple técnicamente.</w:t>
      </w:r>
      <w:r w:rsidR="004057A5" w:rsidRPr="00A26017">
        <w:rPr>
          <w:rFonts w:cs="Arial"/>
          <w:sz w:val="22"/>
          <w:szCs w:val="22"/>
        </w:rPr>
        <w:t xml:space="preserve"> </w:t>
      </w:r>
    </w:p>
    <w:p w:rsidR="009D4240" w:rsidRPr="00DC4A6F" w:rsidRDefault="009D4240" w:rsidP="00F2673C">
      <w:pPr>
        <w:jc w:val="both"/>
        <w:rPr>
          <w:rFonts w:cs="Arial"/>
          <w:sz w:val="22"/>
          <w:szCs w:val="22"/>
        </w:rPr>
      </w:pPr>
    </w:p>
    <w:p w:rsidR="009D4240" w:rsidRPr="00F12E60" w:rsidRDefault="004057A5" w:rsidP="00F12E60">
      <w:pPr>
        <w:pStyle w:val="Prrafodelista"/>
        <w:numPr>
          <w:ilvl w:val="0"/>
          <w:numId w:val="14"/>
        </w:numPr>
        <w:jc w:val="both"/>
        <w:rPr>
          <w:rFonts w:cs="Arial"/>
          <w:sz w:val="22"/>
          <w:szCs w:val="22"/>
        </w:rPr>
      </w:pPr>
      <w:r w:rsidRPr="00F12E60">
        <w:rPr>
          <w:rFonts w:cs="Arial"/>
          <w:sz w:val="22"/>
          <w:szCs w:val="22"/>
        </w:rPr>
        <w:t>Cumplir con los requisitos técnicos mínimos establecidos en los Anexos del Código de Conexión -Resolución CREG-025 de 1995, Resolución CREG 080 de 1999</w:t>
      </w:r>
      <w:r w:rsidR="000C3714" w:rsidRPr="00F12E60">
        <w:rPr>
          <w:rFonts w:cs="Arial"/>
          <w:sz w:val="22"/>
          <w:szCs w:val="22"/>
        </w:rPr>
        <w:t>, Resolución CREG 011 de 2009, Resolución CREG 093 de 2012</w:t>
      </w:r>
      <w:r w:rsidR="00F12E60" w:rsidRPr="00CD5B56">
        <w:rPr>
          <w:rFonts w:cs="Arial"/>
          <w:sz w:val="22"/>
          <w:szCs w:val="22"/>
        </w:rPr>
        <w:t xml:space="preserve">, </w:t>
      </w:r>
      <w:r w:rsidR="00F12E60" w:rsidRPr="00BE5C99">
        <w:rPr>
          <w:rFonts w:cs="Arial"/>
          <w:sz w:val="22"/>
          <w:szCs w:val="22"/>
        </w:rPr>
        <w:t xml:space="preserve">Resolución CREG 098 de 2000 </w:t>
      </w:r>
      <w:r w:rsidRPr="00F12E60">
        <w:rPr>
          <w:rFonts w:cs="Arial"/>
          <w:sz w:val="22"/>
          <w:szCs w:val="22"/>
        </w:rPr>
        <w:t xml:space="preserve">y demás normas concordantes. </w:t>
      </w:r>
    </w:p>
    <w:p w:rsidR="009D4240" w:rsidRPr="00DC4A6F" w:rsidRDefault="009D4240" w:rsidP="00F2673C">
      <w:pPr>
        <w:jc w:val="both"/>
        <w:rPr>
          <w:rFonts w:cs="Arial"/>
          <w:sz w:val="22"/>
          <w:szCs w:val="22"/>
        </w:rPr>
      </w:pPr>
    </w:p>
    <w:p w:rsidR="009D4240" w:rsidRPr="00286712" w:rsidRDefault="004057A5" w:rsidP="007D1DC3">
      <w:pPr>
        <w:pStyle w:val="Prrafodelista"/>
        <w:numPr>
          <w:ilvl w:val="0"/>
          <w:numId w:val="14"/>
        </w:numPr>
        <w:jc w:val="both"/>
        <w:rPr>
          <w:rFonts w:cs="Arial"/>
          <w:sz w:val="22"/>
          <w:szCs w:val="22"/>
        </w:rPr>
      </w:pPr>
      <w:r w:rsidRPr="00DC4A6F">
        <w:rPr>
          <w:rFonts w:cs="Arial"/>
          <w:sz w:val="22"/>
          <w:szCs w:val="22"/>
        </w:rPr>
        <w:t>Construir l</w:t>
      </w:r>
      <w:r w:rsidR="000C3714" w:rsidRPr="00DC4A6F">
        <w:rPr>
          <w:rFonts w:cs="Arial"/>
          <w:sz w:val="22"/>
          <w:szCs w:val="22"/>
        </w:rPr>
        <w:t xml:space="preserve">as </w:t>
      </w:r>
      <w:r w:rsidR="00345F99" w:rsidRPr="00DC4A6F">
        <w:rPr>
          <w:rFonts w:cs="Arial"/>
          <w:sz w:val="22"/>
          <w:szCs w:val="22"/>
        </w:rPr>
        <w:t xml:space="preserve">estructuras hasta las </w:t>
      </w:r>
      <w:r w:rsidR="007E6722" w:rsidRPr="00DC4A6F">
        <w:rPr>
          <w:rFonts w:cs="Arial"/>
          <w:sz w:val="22"/>
          <w:szCs w:val="22"/>
        </w:rPr>
        <w:t xml:space="preserve">reconfiguraciones con la línea </w:t>
      </w:r>
      <w:r w:rsidR="00106AF2" w:rsidRPr="00DC4A6F">
        <w:rPr>
          <w:rFonts w:cs="Arial"/>
          <w:sz w:val="22"/>
          <w:szCs w:val="22"/>
        </w:rPr>
        <w:t xml:space="preserve">existente, realizar las conexiones y/o adecuaciones necesarias para conectar cada uno de los circuitos </w:t>
      </w:r>
      <w:r w:rsidR="006B2156" w:rsidRPr="00DC4A6F">
        <w:rPr>
          <w:rFonts w:cs="Arial"/>
          <w:sz w:val="22"/>
          <w:szCs w:val="22"/>
        </w:rPr>
        <w:t xml:space="preserve">en </w:t>
      </w:r>
      <w:r w:rsidR="006B2156" w:rsidRPr="00286712">
        <w:rPr>
          <w:rFonts w:cs="Arial"/>
          <w:sz w:val="22"/>
          <w:szCs w:val="22"/>
        </w:rPr>
        <w:t xml:space="preserve">la torre </w:t>
      </w:r>
      <w:r w:rsidR="00A03639">
        <w:rPr>
          <w:rFonts w:cs="Arial"/>
          <w:sz w:val="22"/>
          <w:szCs w:val="22"/>
        </w:rPr>
        <w:t xml:space="preserve">xx </w:t>
      </w:r>
      <w:r w:rsidR="006B2156" w:rsidRPr="00286712">
        <w:rPr>
          <w:rFonts w:cs="Arial"/>
          <w:sz w:val="22"/>
          <w:szCs w:val="22"/>
        </w:rPr>
        <w:t xml:space="preserve">de propiedad de </w:t>
      </w:r>
      <w:r w:rsidR="0095558B">
        <w:rPr>
          <w:rFonts w:cs="Arial"/>
          <w:sz w:val="22"/>
          <w:szCs w:val="22"/>
        </w:rPr>
        <w:t>TRANSELCA</w:t>
      </w:r>
      <w:r w:rsidR="006B2156" w:rsidRPr="00286712">
        <w:rPr>
          <w:rFonts w:cs="Arial"/>
          <w:sz w:val="22"/>
          <w:szCs w:val="22"/>
        </w:rPr>
        <w:t xml:space="preserve">, </w:t>
      </w:r>
      <w:r w:rsidR="00BE5C99">
        <w:rPr>
          <w:rFonts w:cs="Arial"/>
          <w:sz w:val="22"/>
          <w:szCs w:val="22"/>
        </w:rPr>
        <w:t>que corresponde al punto de conexión que trata la CLAUSULA 2</w:t>
      </w:r>
      <w:r w:rsidR="00BE5C99" w:rsidRPr="00286712">
        <w:rPr>
          <w:rFonts w:cs="Arial"/>
          <w:sz w:val="22"/>
          <w:szCs w:val="22"/>
        </w:rPr>
        <w:t>.</w:t>
      </w:r>
      <w:r w:rsidR="006B2156" w:rsidRPr="00286712">
        <w:rPr>
          <w:rFonts w:cs="Arial"/>
          <w:sz w:val="22"/>
          <w:szCs w:val="22"/>
        </w:rPr>
        <w:t xml:space="preserve"> </w:t>
      </w:r>
    </w:p>
    <w:p w:rsidR="009D4240" w:rsidRPr="00DC4A6F" w:rsidRDefault="009D4240" w:rsidP="00F2673C">
      <w:pPr>
        <w:jc w:val="both"/>
        <w:rPr>
          <w:rFonts w:cs="Arial"/>
          <w:sz w:val="22"/>
          <w:szCs w:val="22"/>
        </w:rPr>
      </w:pPr>
    </w:p>
    <w:p w:rsidR="009D4240" w:rsidRDefault="006B2156" w:rsidP="00A85CA0">
      <w:pPr>
        <w:pStyle w:val="Prrafodelista"/>
        <w:numPr>
          <w:ilvl w:val="0"/>
          <w:numId w:val="14"/>
        </w:numPr>
        <w:jc w:val="both"/>
        <w:rPr>
          <w:rFonts w:cs="Arial"/>
          <w:sz w:val="22"/>
          <w:szCs w:val="22"/>
        </w:rPr>
      </w:pPr>
      <w:r w:rsidRPr="006266F2">
        <w:rPr>
          <w:rFonts w:cs="Arial"/>
          <w:sz w:val="22"/>
          <w:szCs w:val="22"/>
        </w:rPr>
        <w:lastRenderedPageBreak/>
        <w:t xml:space="preserve">Construir los canales de comunicación </w:t>
      </w:r>
      <w:r w:rsidR="00F32A94" w:rsidRPr="006266F2">
        <w:rPr>
          <w:rFonts w:cs="Arial"/>
          <w:sz w:val="22"/>
          <w:szCs w:val="22"/>
        </w:rPr>
        <w:t>desde la</w:t>
      </w:r>
      <w:r w:rsidR="00A03639">
        <w:rPr>
          <w:rFonts w:cs="Arial"/>
          <w:sz w:val="22"/>
          <w:szCs w:val="22"/>
        </w:rPr>
        <w:t>s</w:t>
      </w:r>
      <w:r w:rsidR="00F32A94" w:rsidRPr="006266F2">
        <w:rPr>
          <w:rFonts w:cs="Arial"/>
          <w:sz w:val="22"/>
          <w:szCs w:val="22"/>
        </w:rPr>
        <w:t xml:space="preserve"> subestaci</w:t>
      </w:r>
      <w:r w:rsidR="00A03639">
        <w:rPr>
          <w:rFonts w:cs="Arial"/>
          <w:sz w:val="22"/>
          <w:szCs w:val="22"/>
        </w:rPr>
        <w:t xml:space="preserve">ones Fundación y Santa Marta </w:t>
      </w:r>
      <w:r w:rsidR="00F32A94" w:rsidRPr="006266F2">
        <w:rPr>
          <w:rFonts w:cs="Arial"/>
          <w:sz w:val="22"/>
          <w:szCs w:val="22"/>
        </w:rPr>
        <w:t xml:space="preserve">hasta el punto de intersección de la actual línea para </w:t>
      </w:r>
      <w:r w:rsidRPr="006266F2">
        <w:rPr>
          <w:rFonts w:cs="Arial"/>
          <w:sz w:val="22"/>
          <w:szCs w:val="22"/>
        </w:rPr>
        <w:t xml:space="preserve">la </w:t>
      </w:r>
      <w:proofErr w:type="spellStart"/>
      <w:r w:rsidRPr="006266F2">
        <w:rPr>
          <w:rFonts w:cs="Arial"/>
          <w:sz w:val="22"/>
          <w:szCs w:val="22"/>
        </w:rPr>
        <w:t>te</w:t>
      </w:r>
      <w:r w:rsidR="00126297" w:rsidRPr="006266F2">
        <w:rPr>
          <w:rFonts w:cs="Arial"/>
          <w:sz w:val="22"/>
          <w:szCs w:val="22"/>
        </w:rPr>
        <w:t>leprotección</w:t>
      </w:r>
      <w:proofErr w:type="spellEnd"/>
      <w:r w:rsidR="00126297" w:rsidRPr="006266F2">
        <w:rPr>
          <w:rFonts w:cs="Arial"/>
          <w:sz w:val="22"/>
          <w:szCs w:val="22"/>
        </w:rPr>
        <w:t xml:space="preserve"> de la</w:t>
      </w:r>
      <w:r w:rsidR="006266F2" w:rsidRPr="006266F2">
        <w:rPr>
          <w:rFonts w:cs="Arial"/>
          <w:sz w:val="22"/>
          <w:szCs w:val="22"/>
        </w:rPr>
        <w:t xml:space="preserve"> línea </w:t>
      </w:r>
      <w:r w:rsidR="00126297" w:rsidRPr="006266F2">
        <w:rPr>
          <w:rFonts w:cs="Arial"/>
          <w:sz w:val="22"/>
          <w:szCs w:val="22"/>
        </w:rPr>
        <w:t xml:space="preserve"> </w:t>
      </w:r>
      <w:r w:rsidR="00A03639" w:rsidRPr="00685BC3">
        <w:rPr>
          <w:rFonts w:cs="Arial"/>
          <w:sz w:val="22"/>
          <w:szCs w:val="22"/>
        </w:rPr>
        <w:t>Fundación – Rio Cordoba y Rio Cordoba  – Santa Marta</w:t>
      </w:r>
      <w:r w:rsidR="00A03639" w:rsidRPr="006266F2">
        <w:rPr>
          <w:rFonts w:cs="Arial"/>
          <w:sz w:val="22"/>
          <w:szCs w:val="22"/>
        </w:rPr>
        <w:t xml:space="preserve"> </w:t>
      </w:r>
    </w:p>
    <w:p w:rsidR="00A03639" w:rsidRPr="00A03639" w:rsidRDefault="00A03639" w:rsidP="00A03639">
      <w:pPr>
        <w:jc w:val="both"/>
        <w:rPr>
          <w:rFonts w:cs="Arial"/>
          <w:sz w:val="22"/>
          <w:szCs w:val="22"/>
        </w:rPr>
      </w:pPr>
    </w:p>
    <w:p w:rsidR="005F0BEB" w:rsidRPr="006F1C8F" w:rsidRDefault="004057A5" w:rsidP="006F1C8F">
      <w:pPr>
        <w:pStyle w:val="Prrafodelista"/>
        <w:numPr>
          <w:ilvl w:val="0"/>
          <w:numId w:val="14"/>
        </w:numPr>
        <w:jc w:val="both"/>
        <w:rPr>
          <w:rFonts w:cs="Arial"/>
          <w:sz w:val="22"/>
          <w:szCs w:val="22"/>
        </w:rPr>
      </w:pPr>
      <w:r w:rsidRPr="005F0BEB">
        <w:rPr>
          <w:rFonts w:cs="Arial"/>
          <w:sz w:val="22"/>
          <w:szCs w:val="22"/>
        </w:rPr>
        <w:t xml:space="preserve">Suministrar a </w:t>
      </w:r>
      <w:r w:rsidR="006266F2">
        <w:rPr>
          <w:rFonts w:cs="Arial"/>
          <w:sz w:val="22"/>
          <w:szCs w:val="22"/>
        </w:rPr>
        <w:t>TRANSELCA</w:t>
      </w:r>
      <w:r w:rsidRPr="005F0BEB">
        <w:rPr>
          <w:rFonts w:cs="Arial"/>
          <w:sz w:val="22"/>
          <w:szCs w:val="22"/>
        </w:rPr>
        <w:t xml:space="preserve">, para revisión y aprobación, a más tardar con dos (2) meses de anticipación a la fecha prevista de puesta en servicio de las obras, el estudio de coordinación de protecciones y cálculo de los ajustes de las protecciones que se afecten por la </w:t>
      </w:r>
      <w:r w:rsidR="007E6722" w:rsidRPr="005F0BEB">
        <w:rPr>
          <w:rFonts w:cs="Arial"/>
          <w:sz w:val="22"/>
          <w:szCs w:val="22"/>
        </w:rPr>
        <w:t xml:space="preserve">reconfiguración </w:t>
      </w:r>
      <w:r w:rsidR="0008512A" w:rsidRPr="005F0BEB">
        <w:rPr>
          <w:rFonts w:cs="Arial"/>
          <w:sz w:val="22"/>
          <w:szCs w:val="22"/>
        </w:rPr>
        <w:t xml:space="preserve">de la línea </w:t>
      </w:r>
      <w:r w:rsidR="00A03639" w:rsidRPr="00685BC3">
        <w:rPr>
          <w:rFonts w:cs="Arial"/>
          <w:sz w:val="22"/>
          <w:szCs w:val="22"/>
        </w:rPr>
        <w:t>:   Fundación  – Santa Marta</w:t>
      </w:r>
      <w:r w:rsidR="00A03639">
        <w:rPr>
          <w:rFonts w:cs="Arial"/>
          <w:sz w:val="22"/>
          <w:szCs w:val="22"/>
        </w:rPr>
        <w:t xml:space="preserve"> </w:t>
      </w:r>
      <w:r w:rsidR="00F32A94" w:rsidRPr="005F0BEB">
        <w:rPr>
          <w:rFonts w:cs="Arial"/>
          <w:sz w:val="22"/>
          <w:szCs w:val="22"/>
        </w:rPr>
        <w:t xml:space="preserve">en </w:t>
      </w:r>
      <w:r w:rsidR="0008512A" w:rsidRPr="005F0BEB">
        <w:rPr>
          <w:rFonts w:cs="Arial"/>
          <w:sz w:val="22"/>
          <w:szCs w:val="22"/>
        </w:rPr>
        <w:t xml:space="preserve">las </w:t>
      </w:r>
      <w:r w:rsidR="007E6722" w:rsidRPr="005F0BEB">
        <w:rPr>
          <w:rFonts w:cs="Arial"/>
          <w:sz w:val="22"/>
          <w:szCs w:val="22"/>
        </w:rPr>
        <w:t>línea</w:t>
      </w:r>
      <w:r w:rsidR="006F1C8F">
        <w:rPr>
          <w:rFonts w:cs="Arial"/>
          <w:sz w:val="22"/>
          <w:szCs w:val="22"/>
        </w:rPr>
        <w:t>s de 22</w:t>
      </w:r>
      <w:r w:rsidR="00106AF2" w:rsidRPr="005F0BEB">
        <w:rPr>
          <w:rFonts w:cs="Arial"/>
          <w:sz w:val="22"/>
          <w:szCs w:val="22"/>
        </w:rPr>
        <w:t>0 kV</w:t>
      </w:r>
      <w:proofErr w:type="gramStart"/>
      <w:r w:rsidR="00106AF2" w:rsidRPr="005F0BEB">
        <w:rPr>
          <w:rFonts w:cs="Arial"/>
          <w:sz w:val="22"/>
          <w:szCs w:val="22"/>
        </w:rPr>
        <w:t xml:space="preserve">: </w:t>
      </w:r>
      <w:r w:rsidR="00A03639" w:rsidRPr="00685BC3">
        <w:rPr>
          <w:rFonts w:cs="Arial"/>
          <w:sz w:val="22"/>
          <w:szCs w:val="22"/>
        </w:rPr>
        <w:t>:</w:t>
      </w:r>
      <w:proofErr w:type="gramEnd"/>
      <w:r w:rsidR="00A03639" w:rsidRPr="00685BC3">
        <w:rPr>
          <w:rFonts w:cs="Arial"/>
          <w:sz w:val="22"/>
          <w:szCs w:val="22"/>
        </w:rPr>
        <w:t xml:space="preserve">   Fundación – Rio Cordoba y Rio Cordoba  – Santa Marta</w:t>
      </w:r>
      <w:r w:rsidR="00A03639" w:rsidRPr="006266F2">
        <w:rPr>
          <w:rFonts w:cs="Arial"/>
          <w:sz w:val="22"/>
          <w:szCs w:val="22"/>
        </w:rPr>
        <w:t xml:space="preserve"> </w:t>
      </w:r>
      <w:r w:rsidR="00B00CE6">
        <w:rPr>
          <w:rFonts w:cs="Arial"/>
          <w:sz w:val="22"/>
          <w:szCs w:val="22"/>
        </w:rPr>
        <w:t xml:space="preserve">por la entrada las </w:t>
      </w:r>
      <w:r w:rsidR="00106AF2" w:rsidRPr="006F1C8F">
        <w:rPr>
          <w:rFonts w:cs="Arial"/>
          <w:sz w:val="22"/>
          <w:szCs w:val="22"/>
        </w:rPr>
        <w:t>obras relacionadas con el Proyecto</w:t>
      </w:r>
      <w:r w:rsidR="00A03639">
        <w:rPr>
          <w:rFonts w:cs="Arial"/>
          <w:sz w:val="22"/>
          <w:szCs w:val="22"/>
        </w:rPr>
        <w:t xml:space="preserve"> UPME </w:t>
      </w:r>
      <w:r w:rsidR="00B00CE6">
        <w:rPr>
          <w:rFonts w:cs="Arial"/>
          <w:sz w:val="22"/>
          <w:szCs w:val="22"/>
        </w:rPr>
        <w:t>06</w:t>
      </w:r>
      <w:r w:rsidR="0008512A" w:rsidRPr="006F1C8F">
        <w:rPr>
          <w:rFonts w:cs="Arial"/>
          <w:sz w:val="22"/>
          <w:szCs w:val="22"/>
        </w:rPr>
        <w:t>-201</w:t>
      </w:r>
      <w:r w:rsidR="00A03639">
        <w:rPr>
          <w:rFonts w:cs="Arial"/>
          <w:sz w:val="22"/>
          <w:szCs w:val="22"/>
        </w:rPr>
        <w:t>4</w:t>
      </w:r>
      <w:r w:rsidR="0008512A" w:rsidRPr="006F1C8F">
        <w:rPr>
          <w:rFonts w:cs="Arial"/>
          <w:sz w:val="22"/>
          <w:szCs w:val="22"/>
        </w:rPr>
        <w:t xml:space="preserve"> </w:t>
      </w:r>
      <w:r w:rsidR="00106AF2" w:rsidRPr="006F1C8F">
        <w:rPr>
          <w:rFonts w:cs="Arial"/>
          <w:sz w:val="22"/>
          <w:szCs w:val="22"/>
        </w:rPr>
        <w:t>de</w:t>
      </w:r>
      <w:r w:rsidRPr="006F1C8F">
        <w:rPr>
          <w:rFonts w:cs="Arial"/>
          <w:sz w:val="22"/>
          <w:szCs w:val="22"/>
        </w:rPr>
        <w:t xml:space="preserve"> propiedad de </w:t>
      </w:r>
      <w:proofErr w:type="spellStart"/>
      <w:r w:rsidR="00B00CE6">
        <w:rPr>
          <w:rFonts w:cs="Arial"/>
          <w:sz w:val="22"/>
          <w:szCs w:val="22"/>
        </w:rPr>
        <w:t>xxxx</w:t>
      </w:r>
      <w:proofErr w:type="spellEnd"/>
      <w:r w:rsidR="005F0BEB" w:rsidRPr="006F1C8F">
        <w:rPr>
          <w:rFonts w:cs="Arial"/>
          <w:sz w:val="22"/>
          <w:szCs w:val="22"/>
        </w:rPr>
        <w:t>.</w:t>
      </w:r>
    </w:p>
    <w:p w:rsidR="005F0BEB" w:rsidRPr="005F0BEB" w:rsidRDefault="005F0BEB" w:rsidP="005F0BEB">
      <w:pPr>
        <w:ind w:left="420"/>
        <w:jc w:val="both"/>
        <w:rPr>
          <w:rFonts w:cs="Arial"/>
          <w:sz w:val="22"/>
          <w:szCs w:val="22"/>
        </w:rPr>
      </w:pPr>
    </w:p>
    <w:p w:rsidR="00BE5C99" w:rsidRPr="005F0BEB" w:rsidRDefault="00BE5C99" w:rsidP="005F0BEB">
      <w:pPr>
        <w:pStyle w:val="Prrafodelista"/>
        <w:numPr>
          <w:ilvl w:val="0"/>
          <w:numId w:val="14"/>
        </w:numPr>
        <w:jc w:val="both"/>
        <w:rPr>
          <w:rFonts w:cs="Arial"/>
          <w:sz w:val="22"/>
          <w:szCs w:val="22"/>
        </w:rPr>
      </w:pPr>
      <w:r w:rsidRPr="005F0BEB">
        <w:rPr>
          <w:rFonts w:cs="Arial"/>
          <w:sz w:val="22"/>
          <w:szCs w:val="22"/>
        </w:rPr>
        <w:t>Cumplir con los tiempos y alcances dados por los Acuerdos del CNO, en particular el Acuerdo 558 de noviembre de 2011 “Procedimiento guía y los plazos aclaratorios no previstos en la regulación para la entrada en operación de plantas al SIN y activos del STN, del STR y de Activos de Conexión al STN”, o el que lo modifique o sustituya.</w:t>
      </w:r>
    </w:p>
    <w:p w:rsidR="009D4240" w:rsidRPr="005F0BEB" w:rsidRDefault="009D4240" w:rsidP="005F0BEB">
      <w:pPr>
        <w:ind w:left="420"/>
        <w:jc w:val="both"/>
        <w:rPr>
          <w:rFonts w:cs="Arial"/>
          <w:sz w:val="22"/>
          <w:szCs w:val="22"/>
        </w:rPr>
      </w:pPr>
    </w:p>
    <w:p w:rsidR="009D4240" w:rsidRPr="00286712" w:rsidRDefault="00F32A94" w:rsidP="007D1DC3">
      <w:pPr>
        <w:pStyle w:val="Prrafodelista"/>
        <w:numPr>
          <w:ilvl w:val="0"/>
          <w:numId w:val="14"/>
        </w:numPr>
        <w:jc w:val="both"/>
        <w:rPr>
          <w:rFonts w:cs="Arial"/>
          <w:sz w:val="22"/>
          <w:szCs w:val="22"/>
        </w:rPr>
      </w:pPr>
      <w:r w:rsidRPr="00DC4A6F">
        <w:rPr>
          <w:rFonts w:cs="Arial"/>
          <w:sz w:val="22"/>
          <w:szCs w:val="22"/>
        </w:rPr>
        <w:t>Programar y c</w:t>
      </w:r>
      <w:r w:rsidR="004057A5" w:rsidRPr="00DC4A6F">
        <w:rPr>
          <w:rFonts w:cs="Arial"/>
          <w:sz w:val="22"/>
          <w:szCs w:val="22"/>
        </w:rPr>
        <w:t xml:space="preserve">oordinar con </w:t>
      </w:r>
      <w:r w:rsidR="00B00CE6">
        <w:rPr>
          <w:rFonts w:cs="Arial"/>
          <w:sz w:val="22"/>
          <w:szCs w:val="22"/>
        </w:rPr>
        <w:t>TRANSELCA</w:t>
      </w:r>
      <w:r w:rsidR="004057A5" w:rsidRPr="00DC4A6F">
        <w:rPr>
          <w:rFonts w:cs="Arial"/>
          <w:sz w:val="22"/>
          <w:szCs w:val="22"/>
        </w:rPr>
        <w:t xml:space="preserve"> las desconexiones requeridas durante el desarrollo del proyecto de expansión, </w:t>
      </w:r>
      <w:r w:rsidR="004057A5" w:rsidRPr="00286712">
        <w:rPr>
          <w:rFonts w:cs="Arial"/>
          <w:sz w:val="22"/>
          <w:szCs w:val="22"/>
        </w:rPr>
        <w:t xml:space="preserve">con </w:t>
      </w:r>
      <w:r w:rsidRPr="00286712">
        <w:rPr>
          <w:rFonts w:cs="Arial"/>
          <w:sz w:val="22"/>
          <w:szCs w:val="22"/>
        </w:rPr>
        <w:t>tres</w:t>
      </w:r>
      <w:r w:rsidR="004057A5" w:rsidRPr="00286712">
        <w:rPr>
          <w:rFonts w:cs="Arial"/>
          <w:sz w:val="22"/>
          <w:szCs w:val="22"/>
        </w:rPr>
        <w:t xml:space="preserve"> (</w:t>
      </w:r>
      <w:r w:rsidRPr="00286712">
        <w:rPr>
          <w:rFonts w:cs="Arial"/>
          <w:sz w:val="22"/>
          <w:szCs w:val="22"/>
        </w:rPr>
        <w:t>3</w:t>
      </w:r>
      <w:r w:rsidR="004057A5" w:rsidRPr="00286712">
        <w:rPr>
          <w:rFonts w:cs="Arial"/>
          <w:sz w:val="22"/>
          <w:szCs w:val="22"/>
        </w:rPr>
        <w:t>) meses de anticipación</w:t>
      </w:r>
      <w:r w:rsidR="006A0A40" w:rsidRPr="00286712">
        <w:rPr>
          <w:rFonts w:cs="Arial"/>
          <w:sz w:val="22"/>
          <w:szCs w:val="22"/>
        </w:rPr>
        <w:t xml:space="preserve">, y de acuerdo con </w:t>
      </w:r>
      <w:r w:rsidR="004057A5" w:rsidRPr="00286712">
        <w:rPr>
          <w:rFonts w:cs="Arial"/>
          <w:sz w:val="22"/>
          <w:szCs w:val="22"/>
        </w:rPr>
        <w:t xml:space="preserve">lo dispuesto en la normatividad vigente. </w:t>
      </w:r>
    </w:p>
    <w:p w:rsidR="009D4240" w:rsidRPr="00DC4A6F" w:rsidRDefault="009D4240"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Entregar </w:t>
      </w:r>
      <w:r w:rsidR="00F32A94" w:rsidRPr="00DC4A6F">
        <w:rPr>
          <w:rFonts w:cs="Arial"/>
          <w:sz w:val="22"/>
          <w:szCs w:val="22"/>
        </w:rPr>
        <w:t xml:space="preserve">a </w:t>
      </w:r>
      <w:r w:rsidR="00B00CE6">
        <w:rPr>
          <w:rFonts w:cs="Arial"/>
          <w:sz w:val="22"/>
          <w:szCs w:val="22"/>
        </w:rPr>
        <w:t xml:space="preserve">TRANSELCA </w:t>
      </w:r>
      <w:r w:rsidRPr="00DC4A6F">
        <w:rPr>
          <w:rFonts w:cs="Arial"/>
          <w:sz w:val="22"/>
          <w:szCs w:val="22"/>
        </w:rPr>
        <w:t xml:space="preserve">los Protocolos que se usarán para las Pruebas de Puesta en Servicio dos (2) meses de anticipación del inicio de éstas. </w:t>
      </w:r>
    </w:p>
    <w:p w:rsidR="00727E93" w:rsidRPr="00DC4A6F" w:rsidRDefault="00727E93"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Entregar a </w:t>
      </w:r>
      <w:r w:rsidR="00B00CE6">
        <w:rPr>
          <w:rFonts w:cs="Arial"/>
          <w:sz w:val="22"/>
          <w:szCs w:val="22"/>
        </w:rPr>
        <w:t xml:space="preserve">TRANSELCA </w:t>
      </w:r>
      <w:r w:rsidRPr="00DC4A6F">
        <w:rPr>
          <w:rFonts w:cs="Arial"/>
          <w:sz w:val="22"/>
          <w:szCs w:val="22"/>
        </w:rPr>
        <w:t xml:space="preserve">la programación de los trabajos a realizar, así como </w:t>
      </w:r>
      <w:r w:rsidR="00F32A94" w:rsidRPr="00DC4A6F">
        <w:rPr>
          <w:rFonts w:cs="Arial"/>
          <w:sz w:val="22"/>
          <w:szCs w:val="22"/>
        </w:rPr>
        <w:t xml:space="preserve">sus </w:t>
      </w:r>
      <w:r w:rsidRPr="00DC4A6F">
        <w:rPr>
          <w:rFonts w:cs="Arial"/>
          <w:sz w:val="22"/>
          <w:szCs w:val="22"/>
        </w:rPr>
        <w:t>actualizaciones</w:t>
      </w:r>
      <w:r w:rsidR="00ED718D">
        <w:rPr>
          <w:rFonts w:cs="Arial"/>
          <w:sz w:val="22"/>
          <w:szCs w:val="22"/>
        </w:rPr>
        <w:t>, con tres meses de anticipación a la ejecución de los trabajos</w:t>
      </w:r>
      <w:r w:rsidRPr="00DC4A6F">
        <w:rPr>
          <w:rFonts w:cs="Arial"/>
          <w:sz w:val="22"/>
          <w:szCs w:val="22"/>
        </w:rPr>
        <w:t xml:space="preserve">. </w:t>
      </w:r>
    </w:p>
    <w:p w:rsidR="00727E93" w:rsidRPr="00DC4A6F" w:rsidRDefault="00727E93" w:rsidP="00F2673C">
      <w:pPr>
        <w:jc w:val="both"/>
        <w:rPr>
          <w:rFonts w:cs="Arial"/>
          <w:sz w:val="22"/>
          <w:szCs w:val="22"/>
        </w:rPr>
      </w:pPr>
    </w:p>
    <w:p w:rsidR="00727E93" w:rsidRPr="00ED0D63" w:rsidRDefault="00F32A94" w:rsidP="007D1DC3">
      <w:pPr>
        <w:pStyle w:val="Prrafodelista"/>
        <w:numPr>
          <w:ilvl w:val="0"/>
          <w:numId w:val="14"/>
        </w:numPr>
        <w:jc w:val="both"/>
        <w:rPr>
          <w:rFonts w:cs="Arial"/>
          <w:sz w:val="22"/>
          <w:szCs w:val="22"/>
        </w:rPr>
      </w:pPr>
      <w:r w:rsidRPr="00DC4A6F">
        <w:rPr>
          <w:rFonts w:cs="Arial"/>
          <w:sz w:val="22"/>
          <w:szCs w:val="22"/>
        </w:rPr>
        <w:t>Programar y c</w:t>
      </w:r>
      <w:r w:rsidR="004057A5" w:rsidRPr="00DC4A6F">
        <w:rPr>
          <w:rFonts w:cs="Arial"/>
          <w:sz w:val="22"/>
          <w:szCs w:val="22"/>
        </w:rPr>
        <w:t xml:space="preserve">oordinar con </w:t>
      </w:r>
      <w:r w:rsidR="00B00CE6">
        <w:rPr>
          <w:rFonts w:cs="Arial"/>
          <w:sz w:val="22"/>
          <w:szCs w:val="22"/>
        </w:rPr>
        <w:t xml:space="preserve">TRANSELCA </w:t>
      </w:r>
      <w:r w:rsidR="004057A5" w:rsidRPr="00DC4A6F">
        <w:rPr>
          <w:rFonts w:cs="Arial"/>
          <w:sz w:val="22"/>
          <w:szCs w:val="22"/>
        </w:rPr>
        <w:t>las pruebas de</w:t>
      </w:r>
      <w:r w:rsidR="004F3B90" w:rsidRPr="00DC4A6F">
        <w:rPr>
          <w:rFonts w:cs="Arial"/>
          <w:sz w:val="22"/>
          <w:szCs w:val="22"/>
        </w:rPr>
        <w:t xml:space="preserve"> ajustes de protecciones entre la subestación </w:t>
      </w:r>
      <w:r w:rsidR="00A03639">
        <w:rPr>
          <w:rFonts w:cs="Arial"/>
          <w:sz w:val="22"/>
          <w:szCs w:val="22"/>
        </w:rPr>
        <w:t>Fundación  y Santa Marta</w:t>
      </w:r>
      <w:r w:rsidR="00B00CE6">
        <w:rPr>
          <w:rFonts w:cs="Arial"/>
          <w:sz w:val="22"/>
          <w:szCs w:val="22"/>
        </w:rPr>
        <w:t xml:space="preserve"> </w:t>
      </w:r>
      <w:r w:rsidR="004F3B90" w:rsidRPr="00DC4A6F">
        <w:rPr>
          <w:rFonts w:cs="Arial"/>
          <w:sz w:val="22"/>
          <w:szCs w:val="22"/>
        </w:rPr>
        <w:t>2</w:t>
      </w:r>
      <w:r w:rsidR="00B00CE6">
        <w:rPr>
          <w:rFonts w:cs="Arial"/>
          <w:sz w:val="22"/>
          <w:szCs w:val="22"/>
        </w:rPr>
        <w:t>2</w:t>
      </w:r>
      <w:r w:rsidR="004F3B90" w:rsidRPr="00DC4A6F">
        <w:rPr>
          <w:rFonts w:cs="Arial"/>
          <w:sz w:val="22"/>
          <w:szCs w:val="22"/>
        </w:rPr>
        <w:t xml:space="preserve">0 kV de propiedad </w:t>
      </w:r>
      <w:r w:rsidR="00B00CE6">
        <w:rPr>
          <w:rFonts w:cs="Arial"/>
          <w:sz w:val="22"/>
          <w:szCs w:val="22"/>
        </w:rPr>
        <w:t xml:space="preserve">por TRANSELCA </w:t>
      </w:r>
      <w:r w:rsidR="00ED718D" w:rsidRPr="00ED0D63">
        <w:rPr>
          <w:rFonts w:cs="Arial"/>
          <w:sz w:val="22"/>
          <w:szCs w:val="22"/>
        </w:rPr>
        <w:t>con un mes de anticipación a la ejecución de los trabajos</w:t>
      </w:r>
      <w:r w:rsidR="00420460" w:rsidRPr="00ED0D63">
        <w:rPr>
          <w:rFonts w:cs="Arial"/>
          <w:sz w:val="22"/>
          <w:szCs w:val="22"/>
        </w:rPr>
        <w:t>, en concordancia con el Acuerdo C.N.O. número 558</w:t>
      </w:r>
      <w:r w:rsidR="004F3B90" w:rsidRPr="00ED0D63">
        <w:rPr>
          <w:rFonts w:cs="Arial"/>
          <w:sz w:val="22"/>
          <w:szCs w:val="22"/>
        </w:rPr>
        <w:t>.</w:t>
      </w:r>
      <w:r w:rsidR="00927271" w:rsidRPr="00ED0D63">
        <w:rPr>
          <w:rFonts w:cs="Arial"/>
          <w:sz w:val="22"/>
          <w:szCs w:val="22"/>
        </w:rPr>
        <w:t xml:space="preserve"> </w:t>
      </w:r>
    </w:p>
    <w:p w:rsidR="00727E93" w:rsidRPr="00DC4A6F" w:rsidRDefault="00727E93"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Realizar reuniones mensuales de seguimiento del </w:t>
      </w:r>
      <w:r w:rsidR="00927271" w:rsidRPr="00DC4A6F">
        <w:rPr>
          <w:rFonts w:cs="Arial"/>
          <w:sz w:val="22"/>
          <w:szCs w:val="22"/>
        </w:rPr>
        <w:t xml:space="preserve">Proyecto </w:t>
      </w:r>
      <w:r w:rsidRPr="00DC4A6F">
        <w:rPr>
          <w:rFonts w:cs="Arial"/>
          <w:sz w:val="22"/>
          <w:szCs w:val="22"/>
        </w:rPr>
        <w:t xml:space="preserve">con </w:t>
      </w:r>
      <w:r w:rsidR="00054C05">
        <w:rPr>
          <w:rFonts w:cs="Arial"/>
          <w:sz w:val="22"/>
          <w:szCs w:val="22"/>
        </w:rPr>
        <w:t>TRANSELCA</w:t>
      </w:r>
      <w:r w:rsidRPr="00DC4A6F">
        <w:rPr>
          <w:rFonts w:cs="Arial"/>
          <w:sz w:val="22"/>
          <w:szCs w:val="22"/>
        </w:rPr>
        <w:t xml:space="preserve">. </w:t>
      </w:r>
    </w:p>
    <w:p w:rsidR="00727E93" w:rsidRPr="00DC4A6F" w:rsidRDefault="00727E93"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Cumplir con todas las normas de seguridad e indicaciones dadas por </w:t>
      </w:r>
      <w:r w:rsidR="00054C05">
        <w:rPr>
          <w:rFonts w:cs="Arial"/>
          <w:sz w:val="22"/>
          <w:szCs w:val="22"/>
        </w:rPr>
        <w:t xml:space="preserve">TRANSELCA </w:t>
      </w:r>
      <w:r w:rsidRPr="00DC4A6F">
        <w:rPr>
          <w:rFonts w:cs="Arial"/>
          <w:sz w:val="22"/>
          <w:szCs w:val="22"/>
        </w:rPr>
        <w:t xml:space="preserve"> y reparar cualquier daño que llegare a causar en sus equipos e instalaciones y que sean por causas imputables a </w:t>
      </w:r>
      <w:r w:rsidR="00C715E4">
        <w:rPr>
          <w:rFonts w:cs="Arial"/>
          <w:sz w:val="22"/>
          <w:szCs w:val="22"/>
        </w:rPr>
        <w:t>XXX</w:t>
      </w:r>
      <w:r w:rsidRPr="00DC4A6F">
        <w:rPr>
          <w:rFonts w:cs="Arial"/>
          <w:sz w:val="22"/>
          <w:szCs w:val="22"/>
        </w:rPr>
        <w:t xml:space="preserve"> o a sus contratistas y subcontratistas, dejándolas en las mismas o mejores condiciones en que se encontraban, con motivo de la ejecución de los trabajos realizados para la construcción, montaje y puesta en servicio de la conexión de </w:t>
      </w:r>
      <w:proofErr w:type="spellStart"/>
      <w:r w:rsidR="004976A9">
        <w:rPr>
          <w:rFonts w:cs="Arial"/>
          <w:sz w:val="22"/>
          <w:szCs w:val="22"/>
        </w:rPr>
        <w:t>xxxx</w:t>
      </w:r>
      <w:proofErr w:type="spellEnd"/>
      <w:r w:rsidR="004F3B90" w:rsidRPr="00DC4A6F">
        <w:rPr>
          <w:rFonts w:cs="Arial"/>
          <w:b/>
          <w:sz w:val="22"/>
          <w:szCs w:val="22"/>
        </w:rPr>
        <w:t>.</w:t>
      </w:r>
      <w:r w:rsidRPr="00DC4A6F">
        <w:rPr>
          <w:rFonts w:cs="Arial"/>
          <w:sz w:val="22"/>
          <w:szCs w:val="22"/>
        </w:rPr>
        <w:t xml:space="preserve"> </w:t>
      </w:r>
    </w:p>
    <w:p w:rsidR="00727E93" w:rsidRPr="00DC4A6F" w:rsidRDefault="00727E93"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 Reconocer a </w:t>
      </w:r>
      <w:r w:rsidR="004976A9">
        <w:rPr>
          <w:rFonts w:cs="Arial"/>
          <w:sz w:val="22"/>
          <w:szCs w:val="22"/>
        </w:rPr>
        <w:t xml:space="preserve">TRANSELCA </w:t>
      </w:r>
      <w:r w:rsidRPr="00DC4A6F">
        <w:rPr>
          <w:rFonts w:cs="Arial"/>
          <w:sz w:val="22"/>
          <w:szCs w:val="22"/>
        </w:rPr>
        <w:t>los costos de las actividades de:</w:t>
      </w:r>
      <w:r w:rsidR="00927271" w:rsidRPr="00DC4A6F">
        <w:rPr>
          <w:rFonts w:cs="Arial"/>
          <w:sz w:val="22"/>
          <w:szCs w:val="22"/>
        </w:rPr>
        <w:t xml:space="preserve"> (i)</w:t>
      </w:r>
      <w:r w:rsidRPr="00DC4A6F">
        <w:rPr>
          <w:rFonts w:cs="Arial"/>
          <w:sz w:val="22"/>
          <w:szCs w:val="22"/>
        </w:rPr>
        <w:t xml:space="preserve"> revisión de diseños, </w:t>
      </w:r>
      <w:r w:rsidR="00927271" w:rsidRPr="00DC4A6F">
        <w:rPr>
          <w:rFonts w:cs="Arial"/>
          <w:sz w:val="22"/>
          <w:szCs w:val="22"/>
        </w:rPr>
        <w:t xml:space="preserve">(ii) </w:t>
      </w:r>
      <w:r w:rsidRPr="00DC4A6F">
        <w:rPr>
          <w:rFonts w:cs="Arial"/>
          <w:sz w:val="22"/>
          <w:szCs w:val="22"/>
        </w:rPr>
        <w:t xml:space="preserve">revisión del estudio de coordinación de protecciones, </w:t>
      </w:r>
      <w:r w:rsidR="00927271" w:rsidRPr="00DC4A6F">
        <w:rPr>
          <w:rFonts w:cs="Arial"/>
          <w:sz w:val="22"/>
          <w:szCs w:val="22"/>
        </w:rPr>
        <w:t xml:space="preserve">(iii) </w:t>
      </w:r>
      <w:r w:rsidRPr="00DC4A6F">
        <w:rPr>
          <w:rFonts w:cs="Arial"/>
          <w:sz w:val="22"/>
          <w:szCs w:val="22"/>
        </w:rPr>
        <w:t>supervisión de l</w:t>
      </w:r>
      <w:r w:rsidR="0040282D" w:rsidRPr="00DC4A6F">
        <w:rPr>
          <w:rFonts w:cs="Arial"/>
          <w:sz w:val="22"/>
          <w:szCs w:val="22"/>
        </w:rPr>
        <w:t>as interfaces.</w:t>
      </w:r>
      <w:r w:rsidRPr="00DC4A6F">
        <w:rPr>
          <w:rFonts w:cs="Arial"/>
          <w:sz w:val="22"/>
          <w:szCs w:val="22"/>
        </w:rPr>
        <w:t xml:space="preserve"> </w:t>
      </w:r>
      <w:r w:rsidR="0040282D" w:rsidRPr="00DC4A6F">
        <w:rPr>
          <w:rFonts w:cs="Arial"/>
          <w:sz w:val="22"/>
          <w:szCs w:val="22"/>
        </w:rPr>
        <w:t>(iv) C</w:t>
      </w:r>
      <w:r w:rsidRPr="00DC4A6F">
        <w:rPr>
          <w:rFonts w:cs="Arial"/>
          <w:sz w:val="22"/>
          <w:szCs w:val="22"/>
        </w:rPr>
        <w:t xml:space="preserve">oordinación de consignaciones, </w:t>
      </w:r>
      <w:r w:rsidR="00927271" w:rsidRPr="00DC4A6F">
        <w:rPr>
          <w:rFonts w:cs="Arial"/>
          <w:sz w:val="22"/>
          <w:szCs w:val="22"/>
        </w:rPr>
        <w:t xml:space="preserve">(v) </w:t>
      </w:r>
      <w:r w:rsidRPr="00DC4A6F">
        <w:rPr>
          <w:rFonts w:cs="Arial"/>
          <w:sz w:val="22"/>
          <w:szCs w:val="22"/>
        </w:rPr>
        <w:t>revisión de protocolos</w:t>
      </w:r>
      <w:r w:rsidR="0040282D" w:rsidRPr="00DC4A6F">
        <w:rPr>
          <w:rFonts w:cs="Arial"/>
          <w:sz w:val="22"/>
          <w:szCs w:val="22"/>
        </w:rPr>
        <w:t xml:space="preserve"> </w:t>
      </w:r>
      <w:r w:rsidRPr="00DC4A6F">
        <w:rPr>
          <w:rFonts w:cs="Arial"/>
          <w:sz w:val="22"/>
          <w:szCs w:val="22"/>
        </w:rPr>
        <w:t xml:space="preserve">y en general todas las actividades asociadas a la conexión de los activos de propiedad de </w:t>
      </w:r>
      <w:r w:rsidR="004976A9">
        <w:rPr>
          <w:rFonts w:cs="Arial"/>
          <w:sz w:val="22"/>
          <w:szCs w:val="22"/>
        </w:rPr>
        <w:t>TRANSELCA</w:t>
      </w:r>
      <w:r w:rsidR="0040282D" w:rsidRPr="00DC4A6F">
        <w:rPr>
          <w:rFonts w:cs="Arial"/>
          <w:b/>
          <w:sz w:val="22"/>
          <w:szCs w:val="22"/>
        </w:rPr>
        <w:t xml:space="preserve">, </w:t>
      </w:r>
      <w:r w:rsidR="0040282D" w:rsidRPr="00DC4A6F">
        <w:rPr>
          <w:rFonts w:cs="Arial"/>
          <w:sz w:val="22"/>
          <w:szCs w:val="22"/>
        </w:rPr>
        <w:t xml:space="preserve">las intervenciones en las protecciones que se modifican con ocasión de la entrada del Proyecto </w:t>
      </w:r>
      <w:r w:rsidR="009874F9" w:rsidRPr="00DC4A6F">
        <w:rPr>
          <w:rFonts w:cs="Arial"/>
          <w:sz w:val="22"/>
          <w:szCs w:val="22"/>
        </w:rPr>
        <w:t>UPME 0</w:t>
      </w:r>
      <w:r w:rsidR="00ED0D63">
        <w:rPr>
          <w:rFonts w:cs="Arial"/>
          <w:sz w:val="22"/>
          <w:szCs w:val="22"/>
        </w:rPr>
        <w:t>6-2014</w:t>
      </w:r>
      <w:r w:rsidR="009874F9" w:rsidRPr="00DC4A6F">
        <w:rPr>
          <w:rFonts w:cs="Arial"/>
          <w:sz w:val="22"/>
          <w:szCs w:val="22"/>
        </w:rPr>
        <w:t xml:space="preserve"> </w:t>
      </w:r>
      <w:r w:rsidRPr="00DC4A6F">
        <w:rPr>
          <w:rFonts w:cs="Arial"/>
          <w:sz w:val="22"/>
          <w:szCs w:val="22"/>
        </w:rPr>
        <w:t xml:space="preserve">de propiedad de </w:t>
      </w:r>
      <w:r w:rsidR="004976A9">
        <w:rPr>
          <w:rFonts w:cs="Arial"/>
          <w:sz w:val="22"/>
          <w:szCs w:val="22"/>
        </w:rPr>
        <w:t>XXXX</w:t>
      </w:r>
      <w:r w:rsidRPr="00DC4A6F">
        <w:rPr>
          <w:rFonts w:cs="Arial"/>
          <w:sz w:val="22"/>
          <w:szCs w:val="22"/>
        </w:rPr>
        <w:t>. Dichos costos están incluidos dentro del valor total del presente Contrato.</w:t>
      </w:r>
    </w:p>
    <w:p w:rsidR="00727E93" w:rsidRPr="00DC4A6F" w:rsidRDefault="00727E93"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Cumplir con el Reglamento de Higiene y Seguridad Industrial y el Reglamento de Operación </w:t>
      </w:r>
      <w:r w:rsidR="00420460">
        <w:rPr>
          <w:rFonts w:cs="Arial"/>
          <w:sz w:val="22"/>
          <w:szCs w:val="22"/>
        </w:rPr>
        <w:t xml:space="preserve">en las instalaciones de </w:t>
      </w:r>
      <w:r w:rsidR="004976A9">
        <w:rPr>
          <w:rFonts w:cs="Arial"/>
          <w:sz w:val="22"/>
          <w:szCs w:val="22"/>
        </w:rPr>
        <w:t>TRANSELCA</w:t>
      </w:r>
      <w:r w:rsidRPr="00DC4A6F">
        <w:rPr>
          <w:rFonts w:cs="Arial"/>
          <w:sz w:val="22"/>
          <w:szCs w:val="22"/>
        </w:rPr>
        <w:t xml:space="preserve">. </w:t>
      </w:r>
    </w:p>
    <w:p w:rsidR="00727E93" w:rsidRPr="00DC4A6F" w:rsidRDefault="00727E93" w:rsidP="00F2673C">
      <w:pPr>
        <w:jc w:val="both"/>
        <w:rPr>
          <w:rFonts w:cs="Arial"/>
          <w:sz w:val="22"/>
          <w:szCs w:val="22"/>
        </w:rPr>
      </w:pPr>
    </w:p>
    <w:p w:rsidR="00727E93" w:rsidRPr="00DC4A6F" w:rsidRDefault="007D1DC3" w:rsidP="007D1DC3">
      <w:pPr>
        <w:pStyle w:val="Prrafodelista"/>
        <w:numPr>
          <w:ilvl w:val="0"/>
          <w:numId w:val="14"/>
        </w:numPr>
        <w:jc w:val="both"/>
        <w:rPr>
          <w:rFonts w:cs="Arial"/>
          <w:sz w:val="22"/>
          <w:szCs w:val="22"/>
        </w:rPr>
      </w:pPr>
      <w:r>
        <w:rPr>
          <w:rFonts w:cs="Arial"/>
          <w:sz w:val="22"/>
          <w:szCs w:val="22"/>
        </w:rPr>
        <w:t xml:space="preserve"> </w:t>
      </w:r>
      <w:r w:rsidR="004057A5" w:rsidRPr="00DC4A6F">
        <w:rPr>
          <w:rFonts w:cs="Arial"/>
          <w:sz w:val="22"/>
          <w:szCs w:val="22"/>
        </w:rPr>
        <w:t>Entregar los planos “tal como construido” correspondientes a las interfaces por la conexión</w:t>
      </w:r>
      <w:r w:rsidR="0040282D" w:rsidRPr="00DC4A6F">
        <w:rPr>
          <w:rFonts w:cs="Arial"/>
          <w:sz w:val="22"/>
          <w:szCs w:val="22"/>
        </w:rPr>
        <w:t xml:space="preserve"> </w:t>
      </w:r>
      <w:r w:rsidR="004057A5" w:rsidRPr="00DC4A6F">
        <w:rPr>
          <w:rFonts w:cs="Arial"/>
          <w:sz w:val="22"/>
          <w:szCs w:val="22"/>
        </w:rPr>
        <w:t xml:space="preserve">y asegurar mantenerlos actualizados durante todo el tiempo que esté vigente el presente </w:t>
      </w:r>
      <w:r w:rsidR="00927271" w:rsidRPr="00DC4A6F">
        <w:rPr>
          <w:rFonts w:cs="Arial"/>
          <w:sz w:val="22"/>
          <w:szCs w:val="22"/>
        </w:rPr>
        <w:t>Contrato</w:t>
      </w:r>
      <w:r w:rsidR="004057A5" w:rsidRPr="00DC4A6F">
        <w:rPr>
          <w:rFonts w:cs="Arial"/>
          <w:sz w:val="22"/>
          <w:szCs w:val="22"/>
        </w:rPr>
        <w:t xml:space="preserve">. </w:t>
      </w:r>
    </w:p>
    <w:p w:rsidR="00727E93" w:rsidRPr="00DC4A6F" w:rsidRDefault="00727E93" w:rsidP="00F2673C">
      <w:pPr>
        <w:jc w:val="both"/>
        <w:rPr>
          <w:rFonts w:cs="Arial"/>
          <w:sz w:val="22"/>
          <w:szCs w:val="22"/>
        </w:rPr>
      </w:pPr>
    </w:p>
    <w:p w:rsidR="00727E93" w:rsidRPr="00DC4A6F" w:rsidRDefault="004057A5" w:rsidP="007D1DC3">
      <w:pPr>
        <w:pStyle w:val="Prrafodelista"/>
        <w:numPr>
          <w:ilvl w:val="0"/>
          <w:numId w:val="14"/>
        </w:numPr>
        <w:jc w:val="both"/>
        <w:rPr>
          <w:rFonts w:cs="Arial"/>
          <w:sz w:val="22"/>
          <w:szCs w:val="22"/>
        </w:rPr>
      </w:pPr>
      <w:r w:rsidRPr="00DC4A6F">
        <w:rPr>
          <w:rFonts w:cs="Arial"/>
          <w:sz w:val="22"/>
          <w:szCs w:val="22"/>
        </w:rPr>
        <w:t xml:space="preserve">Si se llegasen a presentar penalizaciones por indisponibilidad en los activos de propiedad de </w:t>
      </w:r>
      <w:r w:rsidR="00ED0D63">
        <w:rPr>
          <w:rFonts w:cs="Arial"/>
          <w:sz w:val="22"/>
          <w:szCs w:val="22"/>
        </w:rPr>
        <w:t>TRA</w:t>
      </w:r>
      <w:r w:rsidR="004976A9">
        <w:rPr>
          <w:rFonts w:cs="Arial"/>
          <w:sz w:val="22"/>
          <w:szCs w:val="22"/>
        </w:rPr>
        <w:t>N</w:t>
      </w:r>
      <w:r w:rsidR="00ED0D63">
        <w:rPr>
          <w:rFonts w:cs="Arial"/>
          <w:sz w:val="22"/>
          <w:szCs w:val="22"/>
        </w:rPr>
        <w:t>S</w:t>
      </w:r>
      <w:r w:rsidR="004976A9">
        <w:rPr>
          <w:rFonts w:cs="Arial"/>
          <w:sz w:val="22"/>
          <w:szCs w:val="22"/>
        </w:rPr>
        <w:t xml:space="preserve">ELCA </w:t>
      </w:r>
      <w:r w:rsidRPr="00DC4A6F">
        <w:rPr>
          <w:rFonts w:cs="Arial"/>
          <w:sz w:val="22"/>
          <w:szCs w:val="22"/>
        </w:rPr>
        <w:t xml:space="preserve"> debidas a problemas imputables a </w:t>
      </w:r>
      <w:r w:rsidR="004976A9">
        <w:rPr>
          <w:rFonts w:cs="Arial"/>
          <w:sz w:val="22"/>
          <w:szCs w:val="22"/>
        </w:rPr>
        <w:t>XXX</w:t>
      </w:r>
      <w:r w:rsidRPr="00DC4A6F">
        <w:rPr>
          <w:rFonts w:cs="Arial"/>
          <w:sz w:val="22"/>
          <w:szCs w:val="22"/>
        </w:rPr>
        <w:t xml:space="preserve"> durante la ejecución de las obras de conexión y puesta en servicio de </w:t>
      </w:r>
      <w:r w:rsidR="004976A9">
        <w:rPr>
          <w:rFonts w:cs="Arial"/>
          <w:sz w:val="22"/>
          <w:szCs w:val="22"/>
        </w:rPr>
        <w:t>XXX</w:t>
      </w:r>
      <w:r w:rsidRPr="00DC4A6F">
        <w:rPr>
          <w:rFonts w:cs="Arial"/>
          <w:sz w:val="22"/>
          <w:szCs w:val="22"/>
        </w:rPr>
        <w:t xml:space="preserve">, éstas deberán ser asumidas por </w:t>
      </w:r>
      <w:r w:rsidR="004976A9">
        <w:rPr>
          <w:rFonts w:cs="Arial"/>
          <w:sz w:val="22"/>
          <w:szCs w:val="22"/>
        </w:rPr>
        <w:t>XXX</w:t>
      </w:r>
      <w:r w:rsidRPr="00DC4A6F">
        <w:rPr>
          <w:rFonts w:cs="Arial"/>
          <w:sz w:val="22"/>
          <w:szCs w:val="22"/>
        </w:rPr>
        <w:t>.</w:t>
      </w:r>
      <w:r w:rsidR="00927271" w:rsidRPr="00DC4A6F">
        <w:rPr>
          <w:rFonts w:cs="Arial"/>
          <w:sz w:val="22"/>
          <w:szCs w:val="22"/>
        </w:rPr>
        <w:t xml:space="preserve"> </w:t>
      </w:r>
      <w:r w:rsidRPr="007D1DC3">
        <w:rPr>
          <w:rFonts w:cs="Arial"/>
          <w:sz w:val="22"/>
          <w:szCs w:val="22"/>
        </w:rPr>
        <w:t>Las penalizaciones se calcularán como la diferencia entre las compensaciones liquidadas por el Liquidador y Administrador de Cuentas -LAC- y las compensaciones que hubieran resultado sin considerar las indisponibilidades causadas por el proyecto de conexión.</w:t>
      </w:r>
      <w:r w:rsidRPr="00DC4A6F">
        <w:rPr>
          <w:rFonts w:cs="Arial"/>
          <w:sz w:val="22"/>
          <w:szCs w:val="22"/>
        </w:rPr>
        <w:t xml:space="preserve"> Este procedimiento será válido hasta un (1) año posterior a la última consignación y/o desconexión forzada causada por este </w:t>
      </w:r>
      <w:r w:rsidR="00927271" w:rsidRPr="00DC4A6F">
        <w:rPr>
          <w:rFonts w:cs="Arial"/>
          <w:sz w:val="22"/>
          <w:szCs w:val="22"/>
        </w:rPr>
        <w:t xml:space="preserve">Proyecto y durante </w:t>
      </w:r>
      <w:r w:rsidRPr="00DC4A6F">
        <w:rPr>
          <w:rFonts w:cs="Arial"/>
          <w:sz w:val="22"/>
          <w:szCs w:val="22"/>
        </w:rPr>
        <w:t xml:space="preserve">la etapa de operación del </w:t>
      </w:r>
      <w:r w:rsidR="00927271" w:rsidRPr="00DC4A6F">
        <w:rPr>
          <w:rFonts w:cs="Arial"/>
          <w:sz w:val="22"/>
          <w:szCs w:val="22"/>
        </w:rPr>
        <w:t>Proyecto</w:t>
      </w:r>
      <w:r w:rsidRPr="00DC4A6F">
        <w:rPr>
          <w:rFonts w:cs="Arial"/>
          <w:sz w:val="22"/>
          <w:szCs w:val="22"/>
        </w:rPr>
        <w:t xml:space="preserve">. </w:t>
      </w:r>
    </w:p>
    <w:p w:rsidR="00727E93" w:rsidRPr="00DC4A6F" w:rsidRDefault="00727E93" w:rsidP="00F2673C">
      <w:pPr>
        <w:jc w:val="both"/>
        <w:rPr>
          <w:rFonts w:cs="Arial"/>
          <w:sz w:val="22"/>
          <w:szCs w:val="22"/>
        </w:rPr>
      </w:pPr>
    </w:p>
    <w:p w:rsidR="00354F80" w:rsidRDefault="004057A5" w:rsidP="007D1DC3">
      <w:pPr>
        <w:pStyle w:val="Prrafodelista"/>
        <w:numPr>
          <w:ilvl w:val="0"/>
          <w:numId w:val="14"/>
        </w:numPr>
        <w:jc w:val="both"/>
        <w:rPr>
          <w:rFonts w:cs="Arial"/>
          <w:sz w:val="22"/>
          <w:szCs w:val="22"/>
        </w:rPr>
      </w:pPr>
      <w:r w:rsidRPr="00DC4A6F">
        <w:rPr>
          <w:rFonts w:cs="Arial"/>
          <w:sz w:val="22"/>
          <w:szCs w:val="22"/>
        </w:rPr>
        <w:t>Para el acceso y autorización de uso de l</w:t>
      </w:r>
      <w:r w:rsidR="00126297" w:rsidRPr="00DC4A6F">
        <w:rPr>
          <w:rFonts w:cs="Arial"/>
          <w:sz w:val="22"/>
          <w:szCs w:val="22"/>
        </w:rPr>
        <w:t>a</w:t>
      </w:r>
      <w:r w:rsidR="004976A9">
        <w:rPr>
          <w:rFonts w:cs="Arial"/>
          <w:sz w:val="22"/>
          <w:szCs w:val="22"/>
        </w:rPr>
        <w:t>s subestaciones de 22</w:t>
      </w:r>
      <w:r w:rsidR="0040282D" w:rsidRPr="00DC4A6F">
        <w:rPr>
          <w:rFonts w:cs="Arial"/>
          <w:sz w:val="22"/>
          <w:szCs w:val="22"/>
        </w:rPr>
        <w:t xml:space="preserve">0 kV: </w:t>
      </w:r>
      <w:r w:rsidR="00E543D8">
        <w:rPr>
          <w:rFonts w:cs="Arial"/>
          <w:sz w:val="22"/>
          <w:szCs w:val="22"/>
        </w:rPr>
        <w:t xml:space="preserve">Fundación </w:t>
      </w:r>
      <w:r w:rsidR="005E65D4" w:rsidRPr="00DC4A6F">
        <w:rPr>
          <w:rFonts w:cs="Arial"/>
          <w:sz w:val="22"/>
          <w:szCs w:val="22"/>
        </w:rPr>
        <w:t xml:space="preserve"> </w:t>
      </w:r>
      <w:r w:rsidR="0040282D" w:rsidRPr="00DC4A6F">
        <w:rPr>
          <w:rFonts w:cs="Arial"/>
          <w:sz w:val="22"/>
          <w:szCs w:val="22"/>
        </w:rPr>
        <w:t xml:space="preserve">y </w:t>
      </w:r>
      <w:r w:rsidR="00E543D8">
        <w:rPr>
          <w:rFonts w:cs="Arial"/>
          <w:sz w:val="22"/>
          <w:szCs w:val="22"/>
        </w:rPr>
        <w:t>Santa Marta</w:t>
      </w:r>
      <w:r w:rsidRPr="00DC4A6F">
        <w:rPr>
          <w:rFonts w:cs="Arial"/>
          <w:sz w:val="22"/>
          <w:szCs w:val="22"/>
        </w:rPr>
        <w:t xml:space="preserve"> de propiedad de </w:t>
      </w:r>
      <w:r w:rsidR="004976A9">
        <w:rPr>
          <w:rFonts w:cs="Arial"/>
          <w:sz w:val="22"/>
          <w:szCs w:val="22"/>
        </w:rPr>
        <w:t xml:space="preserve">TRANSELCA </w:t>
      </w:r>
      <w:proofErr w:type="spellStart"/>
      <w:r w:rsidR="00D81D5D">
        <w:rPr>
          <w:rFonts w:cs="Arial"/>
          <w:sz w:val="22"/>
          <w:szCs w:val="22"/>
        </w:rPr>
        <w:t>TRANSELCA</w:t>
      </w:r>
      <w:proofErr w:type="spellEnd"/>
      <w:r w:rsidRPr="00DC4A6F">
        <w:rPr>
          <w:rFonts w:cs="Arial"/>
          <w:sz w:val="22"/>
          <w:szCs w:val="22"/>
        </w:rPr>
        <w:t xml:space="preserve">, </w:t>
      </w:r>
      <w:r w:rsidR="00D81D5D">
        <w:rPr>
          <w:rFonts w:cs="Arial"/>
          <w:sz w:val="22"/>
          <w:szCs w:val="22"/>
        </w:rPr>
        <w:t>XXX</w:t>
      </w:r>
      <w:r w:rsidRPr="00DC4A6F">
        <w:rPr>
          <w:rFonts w:cs="Arial"/>
          <w:sz w:val="22"/>
          <w:szCs w:val="22"/>
        </w:rPr>
        <w:t xml:space="preserve"> se compromete a: a) Acatar y respetar los procedimientos generales acordados entre </w:t>
      </w:r>
      <w:r w:rsidR="00D81D5D">
        <w:rPr>
          <w:rFonts w:cs="Arial"/>
          <w:sz w:val="22"/>
          <w:szCs w:val="22"/>
        </w:rPr>
        <w:t>TRANSELCA</w:t>
      </w:r>
      <w:r w:rsidRPr="00DC4A6F">
        <w:rPr>
          <w:rFonts w:cs="Arial"/>
          <w:sz w:val="22"/>
          <w:szCs w:val="22"/>
        </w:rPr>
        <w:t xml:space="preserve"> y </w:t>
      </w:r>
      <w:r w:rsidR="00D81D5D">
        <w:rPr>
          <w:rFonts w:cs="Arial"/>
          <w:sz w:val="22"/>
          <w:szCs w:val="22"/>
        </w:rPr>
        <w:t>XXX</w:t>
      </w:r>
      <w:r w:rsidRPr="00DC4A6F">
        <w:rPr>
          <w:rFonts w:cs="Arial"/>
          <w:sz w:val="22"/>
          <w:szCs w:val="22"/>
        </w:rPr>
        <w:t xml:space="preserve">, relacionados con el desarrollo y ejecución del </w:t>
      </w:r>
      <w:r w:rsidR="00C73064" w:rsidRPr="00DC4A6F">
        <w:rPr>
          <w:rFonts w:cs="Arial"/>
          <w:sz w:val="22"/>
          <w:szCs w:val="22"/>
        </w:rPr>
        <w:t xml:space="preserve">Proyecto, conforme lo señalado en el </w:t>
      </w:r>
      <w:r w:rsidRPr="00DC4A6F">
        <w:rPr>
          <w:rFonts w:cs="Arial"/>
          <w:sz w:val="22"/>
          <w:szCs w:val="22"/>
        </w:rPr>
        <w:t>presente Contrato. Las Partes podrán proponer modificar estos procedimientos, con la periodicidad que consideren conveniente, de acuerdo con sus políticas generales</w:t>
      </w:r>
      <w:r w:rsidR="00C73064" w:rsidRPr="00DC4A6F">
        <w:rPr>
          <w:rFonts w:cs="Arial"/>
          <w:sz w:val="22"/>
          <w:szCs w:val="22"/>
        </w:rPr>
        <w:t>, mediante Acta debidamente suscrita por las Partes</w:t>
      </w:r>
      <w:r w:rsidRPr="00DC4A6F">
        <w:rPr>
          <w:rFonts w:cs="Arial"/>
          <w:sz w:val="22"/>
          <w:szCs w:val="22"/>
        </w:rPr>
        <w:t xml:space="preserve">. b) Corregir o reparar a su costo cualquier deficiencia que corresponda a su marco de obligaciones y deberes derivados del Contrato y deberá abstenerse de cualquier proceder, que infrinja cualquier precepto legal o reglamentario, especialmente las normas contenidas en el Código de Redes, sus reformas o modificaciones. En consecuencia, las infracciones o sanciones que se llegaren a imponer serán asumidas por la parte infractora, sin perjuicio de las indemnizaciones que por los daños o perjuicios, el incumplimiento de las normas legales o regulatorias hubiere llegado a ocasionar. c) Comunicar a </w:t>
      </w:r>
      <w:r w:rsidR="00D81D5D">
        <w:rPr>
          <w:rFonts w:cs="Arial"/>
          <w:sz w:val="22"/>
          <w:szCs w:val="22"/>
        </w:rPr>
        <w:t xml:space="preserve">TRANSELCA </w:t>
      </w:r>
      <w:r w:rsidRPr="00DC4A6F">
        <w:rPr>
          <w:rFonts w:cs="Arial"/>
          <w:sz w:val="22"/>
          <w:szCs w:val="22"/>
        </w:rPr>
        <w:t>la designación de los contratistas y/o subcontratistas de las obras</w:t>
      </w:r>
      <w:r w:rsidR="00420460">
        <w:rPr>
          <w:rFonts w:cs="Arial"/>
          <w:sz w:val="22"/>
          <w:szCs w:val="22"/>
        </w:rPr>
        <w:t xml:space="preserve"> cuando se ejecuten obras e instalaciones de </w:t>
      </w:r>
      <w:r w:rsidR="00D81D5D">
        <w:rPr>
          <w:rFonts w:cs="Arial"/>
          <w:sz w:val="22"/>
          <w:szCs w:val="22"/>
        </w:rPr>
        <w:t>TRANSELCA</w:t>
      </w:r>
      <w:r w:rsidRPr="00DC4A6F">
        <w:rPr>
          <w:rFonts w:cs="Arial"/>
          <w:sz w:val="22"/>
          <w:szCs w:val="22"/>
        </w:rPr>
        <w:t xml:space="preserve">. </w:t>
      </w:r>
      <w:r w:rsidR="00D81D5D">
        <w:rPr>
          <w:rFonts w:cs="Arial"/>
          <w:sz w:val="22"/>
          <w:szCs w:val="22"/>
        </w:rPr>
        <w:t>XXX</w:t>
      </w:r>
      <w:r w:rsidRPr="00DC4A6F">
        <w:rPr>
          <w:rFonts w:cs="Arial"/>
          <w:sz w:val="22"/>
          <w:szCs w:val="22"/>
        </w:rPr>
        <w:t xml:space="preserve"> responderá ante </w:t>
      </w:r>
      <w:r w:rsidR="00D81D5D">
        <w:rPr>
          <w:rFonts w:cs="Arial"/>
          <w:b/>
          <w:sz w:val="22"/>
          <w:szCs w:val="22"/>
        </w:rPr>
        <w:t>TRANSELCA</w:t>
      </w:r>
      <w:r w:rsidRPr="00DC4A6F">
        <w:rPr>
          <w:rFonts w:cs="Arial"/>
          <w:sz w:val="22"/>
          <w:szCs w:val="22"/>
        </w:rPr>
        <w:t xml:space="preserve"> por los actos y hechos de sus contratistas y subcontratistas como de los suyos propios. En este sentido, </w:t>
      </w:r>
      <w:r w:rsidR="00D81D5D">
        <w:rPr>
          <w:rFonts w:cs="Arial"/>
          <w:sz w:val="22"/>
          <w:szCs w:val="22"/>
        </w:rPr>
        <w:t>XXX</w:t>
      </w:r>
      <w:r w:rsidRPr="00DC4A6F">
        <w:rPr>
          <w:rFonts w:cs="Arial"/>
          <w:sz w:val="22"/>
          <w:szCs w:val="22"/>
        </w:rPr>
        <w:t xml:space="preserve"> deberá exigir a sus subcontratistas la misma diligencia requerida para ella en este Contrato. Los contratistas y subcontratistas no son, ni deben presentarse como representantes de </w:t>
      </w:r>
      <w:r w:rsidR="00D81D5D">
        <w:rPr>
          <w:rFonts w:cs="Arial"/>
          <w:sz w:val="22"/>
          <w:szCs w:val="22"/>
        </w:rPr>
        <w:t>XXX</w:t>
      </w:r>
      <w:r w:rsidRPr="00DC4A6F">
        <w:rPr>
          <w:rFonts w:cs="Arial"/>
          <w:sz w:val="22"/>
          <w:szCs w:val="22"/>
        </w:rPr>
        <w:t xml:space="preserve"> o de </w:t>
      </w:r>
      <w:r w:rsidR="00D81D5D">
        <w:rPr>
          <w:rFonts w:cs="Arial"/>
          <w:sz w:val="22"/>
          <w:szCs w:val="22"/>
        </w:rPr>
        <w:t>TRANSELCA</w:t>
      </w:r>
      <w:r w:rsidRPr="00DC4A6F">
        <w:rPr>
          <w:rFonts w:cs="Arial"/>
          <w:sz w:val="22"/>
          <w:szCs w:val="22"/>
        </w:rPr>
        <w:t xml:space="preserve">, ni están autorizados para utilizar el nombre o signos distintivos de </w:t>
      </w:r>
      <w:r w:rsidR="00D81D5D">
        <w:rPr>
          <w:rFonts w:cs="Arial"/>
          <w:sz w:val="22"/>
          <w:szCs w:val="22"/>
        </w:rPr>
        <w:t>TRANSELCA</w:t>
      </w:r>
      <w:r w:rsidRPr="00DC4A6F">
        <w:rPr>
          <w:rFonts w:cs="Arial"/>
          <w:sz w:val="22"/>
          <w:szCs w:val="22"/>
        </w:rPr>
        <w:t xml:space="preserve">. </w:t>
      </w:r>
      <w:r w:rsidR="00D81D5D">
        <w:rPr>
          <w:rFonts w:cs="Arial"/>
          <w:sz w:val="22"/>
          <w:szCs w:val="22"/>
        </w:rPr>
        <w:t>XXX</w:t>
      </w:r>
      <w:r w:rsidRPr="00DC4A6F">
        <w:rPr>
          <w:rFonts w:cs="Arial"/>
          <w:sz w:val="22"/>
          <w:szCs w:val="22"/>
        </w:rPr>
        <w:t xml:space="preserve"> comunicará por escrito a </w:t>
      </w:r>
      <w:r w:rsidR="00D81D5D">
        <w:rPr>
          <w:rFonts w:cs="Arial"/>
          <w:sz w:val="22"/>
          <w:szCs w:val="22"/>
        </w:rPr>
        <w:t xml:space="preserve">TRANSELCA </w:t>
      </w:r>
      <w:r w:rsidRPr="00DC4A6F">
        <w:rPr>
          <w:rFonts w:cs="Arial"/>
          <w:sz w:val="22"/>
          <w:szCs w:val="22"/>
        </w:rPr>
        <w:t>la terminación de su relación con un contratista o subcontratista de inmediato</w:t>
      </w:r>
      <w:r w:rsidR="00C73064" w:rsidRPr="00DC4A6F">
        <w:rPr>
          <w:rFonts w:cs="Arial"/>
          <w:sz w:val="22"/>
          <w:szCs w:val="22"/>
        </w:rPr>
        <w:t>,</w:t>
      </w:r>
      <w:r w:rsidRPr="00DC4A6F">
        <w:rPr>
          <w:rFonts w:cs="Arial"/>
          <w:sz w:val="22"/>
          <w:szCs w:val="22"/>
        </w:rPr>
        <w:t xml:space="preserve"> una vez se conozca el hecho. d). En caso de pérdida, por cualquier circunstancia, </w:t>
      </w:r>
      <w:r w:rsidR="00D81D5D">
        <w:rPr>
          <w:rFonts w:cs="Arial"/>
          <w:sz w:val="22"/>
          <w:szCs w:val="22"/>
        </w:rPr>
        <w:t>TRANSELCA</w:t>
      </w:r>
      <w:r w:rsidRPr="00DC4A6F">
        <w:rPr>
          <w:rFonts w:cs="Arial"/>
          <w:sz w:val="22"/>
          <w:szCs w:val="22"/>
        </w:rPr>
        <w:t xml:space="preserve"> deberá notificar a </w:t>
      </w:r>
      <w:r w:rsidR="00D81D5D">
        <w:rPr>
          <w:rFonts w:cs="Arial"/>
          <w:sz w:val="22"/>
          <w:szCs w:val="22"/>
        </w:rPr>
        <w:t>XXX</w:t>
      </w:r>
      <w:r w:rsidRPr="00DC4A6F">
        <w:rPr>
          <w:rFonts w:cs="Arial"/>
          <w:sz w:val="22"/>
          <w:szCs w:val="22"/>
        </w:rPr>
        <w:t xml:space="preserve">, a la mayor brevedad una vez conozca del hecho, con el objeto de que </w:t>
      </w:r>
      <w:r w:rsidR="00D81D5D">
        <w:rPr>
          <w:rFonts w:cs="Arial"/>
          <w:sz w:val="22"/>
          <w:szCs w:val="22"/>
        </w:rPr>
        <w:t>XXX</w:t>
      </w:r>
      <w:r w:rsidRPr="00DC4A6F">
        <w:rPr>
          <w:rFonts w:cs="Arial"/>
          <w:sz w:val="22"/>
          <w:szCs w:val="22"/>
        </w:rPr>
        <w:t xml:space="preserve"> adopte las medidas que sean necesarias para</w:t>
      </w:r>
      <w:r w:rsidR="00C73064" w:rsidRPr="00DC4A6F">
        <w:rPr>
          <w:rFonts w:cs="Arial"/>
          <w:sz w:val="22"/>
          <w:szCs w:val="22"/>
        </w:rPr>
        <w:t xml:space="preserve"> proteger sus bienes y </w:t>
      </w:r>
      <w:r w:rsidRPr="00DC4A6F">
        <w:rPr>
          <w:rFonts w:cs="Arial"/>
          <w:sz w:val="22"/>
          <w:szCs w:val="22"/>
        </w:rPr>
        <w:t xml:space="preserve"> mantener indemne a </w:t>
      </w:r>
      <w:r w:rsidR="00D81D5D">
        <w:rPr>
          <w:rFonts w:cs="Arial"/>
          <w:sz w:val="22"/>
          <w:szCs w:val="22"/>
        </w:rPr>
        <w:t>TRANSELCA</w:t>
      </w:r>
      <w:r w:rsidRPr="00DC4A6F">
        <w:rPr>
          <w:rFonts w:cs="Arial"/>
          <w:sz w:val="22"/>
          <w:szCs w:val="22"/>
        </w:rPr>
        <w:t xml:space="preserve">. e) Antes de iniciar las obras civiles o adecuaciones requeridas para efectuar la conexión las Partes o sus delegados suscribirán un acta en la que se dejará constancia de las condiciones físicas y técnicas existentes en el momento de iniciar tales obras. Terminadas las actividades a su cargo, </w:t>
      </w:r>
      <w:r w:rsidR="00D81D5D">
        <w:rPr>
          <w:rFonts w:cs="Arial"/>
          <w:sz w:val="22"/>
          <w:szCs w:val="22"/>
        </w:rPr>
        <w:t>XXX</w:t>
      </w:r>
      <w:r w:rsidR="0005657B" w:rsidRPr="00DC4A6F">
        <w:rPr>
          <w:rFonts w:cs="Arial"/>
          <w:sz w:val="22"/>
          <w:szCs w:val="22"/>
        </w:rPr>
        <w:t xml:space="preserve"> deb</w:t>
      </w:r>
      <w:r w:rsidR="00142461" w:rsidRPr="00DC4A6F">
        <w:rPr>
          <w:rFonts w:cs="Arial"/>
          <w:sz w:val="22"/>
          <w:szCs w:val="22"/>
        </w:rPr>
        <w:t>e</w:t>
      </w:r>
      <w:r w:rsidRPr="00DC4A6F">
        <w:rPr>
          <w:rFonts w:cs="Arial"/>
          <w:sz w:val="22"/>
          <w:szCs w:val="22"/>
        </w:rPr>
        <w:t xml:space="preserve"> dejar </w:t>
      </w:r>
      <w:r w:rsidRPr="00DC4A6F">
        <w:rPr>
          <w:rFonts w:cs="Arial"/>
          <w:sz w:val="22"/>
          <w:szCs w:val="22"/>
        </w:rPr>
        <w:lastRenderedPageBreak/>
        <w:t xml:space="preserve">las zonas utilizadas en las mismas condiciones de las iniciales, de lo cual se levantará la respectiva Acta, que será suscrita inmediatamente por las Partes. f) Indicar a sus contratistas las normas de seguridad establecidas por </w:t>
      </w:r>
      <w:r w:rsidR="00D81D5D">
        <w:rPr>
          <w:rFonts w:cs="Arial"/>
          <w:sz w:val="22"/>
          <w:szCs w:val="22"/>
        </w:rPr>
        <w:t xml:space="preserve">TRANSELCA </w:t>
      </w:r>
      <w:r w:rsidRPr="00DC4A6F">
        <w:rPr>
          <w:rFonts w:cs="Arial"/>
          <w:sz w:val="22"/>
          <w:szCs w:val="22"/>
        </w:rPr>
        <w:t xml:space="preserve">y </w:t>
      </w:r>
      <w:r w:rsidR="00D81D5D">
        <w:rPr>
          <w:rFonts w:cs="Arial"/>
          <w:sz w:val="22"/>
          <w:szCs w:val="22"/>
        </w:rPr>
        <w:t>XXX</w:t>
      </w:r>
      <w:r w:rsidRPr="00DC4A6F">
        <w:rPr>
          <w:rFonts w:cs="Arial"/>
          <w:sz w:val="22"/>
          <w:szCs w:val="22"/>
        </w:rPr>
        <w:t xml:space="preserve"> para el acceso, construcción, montaje y operación de sus equipos y para lo cual se compromete a que el personal que utilice para operar, mantener y supervisar los Bienes, vigente por el término de duración del </w:t>
      </w:r>
      <w:r w:rsidR="00C73064" w:rsidRPr="00DC4A6F">
        <w:rPr>
          <w:rFonts w:cs="Arial"/>
          <w:sz w:val="22"/>
          <w:szCs w:val="22"/>
        </w:rPr>
        <w:t>Contrato</w:t>
      </w:r>
      <w:r w:rsidRPr="00DC4A6F">
        <w:rPr>
          <w:rFonts w:cs="Arial"/>
          <w:sz w:val="22"/>
          <w:szCs w:val="22"/>
        </w:rPr>
        <w:t>, contará con los seguros respectivos que cubren los riesgos de accidentes de trabajo según la CLÁUSULA SEGUNDA</w:t>
      </w:r>
      <w:r w:rsidR="00261618" w:rsidRPr="00DC4A6F">
        <w:rPr>
          <w:rFonts w:cs="Arial"/>
          <w:sz w:val="22"/>
          <w:szCs w:val="22"/>
        </w:rPr>
        <w:t xml:space="preserve"> </w:t>
      </w:r>
      <w:r w:rsidR="00376B18" w:rsidRPr="00DC4A6F">
        <w:rPr>
          <w:rFonts w:cs="Arial"/>
          <w:sz w:val="22"/>
          <w:szCs w:val="22"/>
        </w:rPr>
        <w:t>-</w:t>
      </w:r>
      <w:r w:rsidR="00261618" w:rsidRPr="00DC4A6F">
        <w:rPr>
          <w:rFonts w:cs="Arial"/>
          <w:b/>
          <w:sz w:val="22"/>
          <w:szCs w:val="22"/>
        </w:rPr>
        <w:t>ALCANCE</w:t>
      </w:r>
      <w:r w:rsidR="00261618" w:rsidRPr="00DC4A6F">
        <w:rPr>
          <w:rFonts w:cs="Arial"/>
          <w:sz w:val="22"/>
          <w:szCs w:val="22"/>
        </w:rPr>
        <w:t>-</w:t>
      </w:r>
      <w:r w:rsidRPr="00DC4A6F">
        <w:rPr>
          <w:rFonts w:cs="Arial"/>
          <w:sz w:val="22"/>
          <w:szCs w:val="22"/>
        </w:rPr>
        <w:t xml:space="preserve"> del presente Contrato.</w:t>
      </w:r>
      <w:r w:rsidR="007A51C9" w:rsidRPr="00DC4A6F">
        <w:rPr>
          <w:rFonts w:cs="Arial"/>
          <w:sz w:val="22"/>
          <w:szCs w:val="22"/>
        </w:rPr>
        <w:t xml:space="preserve"> </w:t>
      </w:r>
    </w:p>
    <w:p w:rsidR="002160C6" w:rsidRPr="002160C6" w:rsidRDefault="002160C6" w:rsidP="002160C6">
      <w:pPr>
        <w:ind w:left="420"/>
        <w:jc w:val="both"/>
        <w:rPr>
          <w:rFonts w:cs="Arial"/>
          <w:sz w:val="22"/>
          <w:szCs w:val="22"/>
        </w:rPr>
      </w:pPr>
    </w:p>
    <w:p w:rsidR="002160C6" w:rsidRPr="002160C6" w:rsidRDefault="002160C6" w:rsidP="002160C6">
      <w:pPr>
        <w:ind w:left="420"/>
        <w:jc w:val="both"/>
        <w:rPr>
          <w:rFonts w:cs="Arial"/>
          <w:sz w:val="22"/>
          <w:szCs w:val="22"/>
        </w:rPr>
      </w:pPr>
      <w:r w:rsidRPr="002160C6">
        <w:rPr>
          <w:rFonts w:cs="Arial"/>
          <w:b/>
          <w:sz w:val="22"/>
          <w:szCs w:val="22"/>
        </w:rPr>
        <w:t>Durante la Etapa de Operación:</w:t>
      </w:r>
      <w:r w:rsidRPr="002160C6">
        <w:rPr>
          <w:rFonts w:cs="Arial"/>
          <w:sz w:val="22"/>
          <w:szCs w:val="22"/>
        </w:rPr>
        <w:t xml:space="preserve"> </w:t>
      </w:r>
    </w:p>
    <w:p w:rsidR="002160C6" w:rsidRDefault="002160C6" w:rsidP="002160C6">
      <w:pPr>
        <w:ind w:left="420"/>
        <w:jc w:val="both"/>
        <w:rPr>
          <w:rFonts w:cs="Arial"/>
          <w:sz w:val="22"/>
          <w:szCs w:val="22"/>
        </w:rPr>
      </w:pPr>
    </w:p>
    <w:p w:rsidR="002160C6" w:rsidRPr="002160C6" w:rsidRDefault="002160C6" w:rsidP="002160C6">
      <w:pPr>
        <w:pStyle w:val="Prrafodelista"/>
        <w:numPr>
          <w:ilvl w:val="0"/>
          <w:numId w:val="19"/>
        </w:numPr>
        <w:ind w:left="851" w:hanging="709"/>
        <w:jc w:val="both"/>
        <w:rPr>
          <w:rFonts w:cs="Arial"/>
          <w:sz w:val="22"/>
          <w:szCs w:val="22"/>
        </w:rPr>
      </w:pPr>
      <w:r w:rsidRPr="002160C6">
        <w:rPr>
          <w:rFonts w:cs="Arial"/>
          <w:sz w:val="22"/>
          <w:szCs w:val="22"/>
        </w:rPr>
        <w:t xml:space="preserve">Concertar con </w:t>
      </w:r>
      <w:r w:rsidR="00D81D5D">
        <w:rPr>
          <w:rFonts w:cs="Arial"/>
          <w:sz w:val="22"/>
          <w:szCs w:val="22"/>
        </w:rPr>
        <w:t xml:space="preserve">TRANSELCA </w:t>
      </w:r>
      <w:r w:rsidRPr="002160C6">
        <w:rPr>
          <w:rFonts w:cs="Arial"/>
          <w:sz w:val="22"/>
          <w:szCs w:val="22"/>
        </w:rPr>
        <w:t>las fechas de los mantenimientos que involucren apertura de las líneas del asunto para optimizar las desconexiones y ejecutar trabajos simultáneos, actividad que se hará una vez al año en los meses de junio y julio donde se construye el Plan de Mantenimiento Anual.</w:t>
      </w:r>
    </w:p>
    <w:p w:rsidR="002160C6" w:rsidRPr="002160C6" w:rsidRDefault="002160C6" w:rsidP="002160C6">
      <w:pPr>
        <w:ind w:left="851" w:hanging="567"/>
        <w:jc w:val="both"/>
        <w:rPr>
          <w:rFonts w:cs="Arial"/>
          <w:sz w:val="22"/>
          <w:szCs w:val="22"/>
        </w:rPr>
      </w:pPr>
    </w:p>
    <w:p w:rsidR="002160C6" w:rsidRPr="002160C6" w:rsidRDefault="00D81D5D" w:rsidP="002160C6">
      <w:pPr>
        <w:pStyle w:val="Prrafodelista"/>
        <w:numPr>
          <w:ilvl w:val="0"/>
          <w:numId w:val="19"/>
        </w:numPr>
        <w:ind w:left="851" w:hanging="567"/>
        <w:jc w:val="both"/>
        <w:rPr>
          <w:rFonts w:cs="Arial"/>
          <w:sz w:val="22"/>
          <w:szCs w:val="22"/>
        </w:rPr>
      </w:pPr>
      <w:r>
        <w:rPr>
          <w:rFonts w:cs="Arial"/>
          <w:sz w:val="22"/>
          <w:szCs w:val="22"/>
        </w:rPr>
        <w:t>XXX</w:t>
      </w:r>
      <w:r w:rsidR="002160C6" w:rsidRPr="002160C6">
        <w:rPr>
          <w:rFonts w:cs="Arial"/>
          <w:sz w:val="22"/>
          <w:szCs w:val="22"/>
        </w:rPr>
        <w:t xml:space="preserve">, deberá cumplir con las normas y procedimientos exigidos por </w:t>
      </w:r>
      <w:r>
        <w:rPr>
          <w:rFonts w:cs="Arial"/>
          <w:sz w:val="22"/>
          <w:szCs w:val="22"/>
        </w:rPr>
        <w:t>TRANSELCA</w:t>
      </w:r>
      <w:r w:rsidR="002160C6" w:rsidRPr="002160C6">
        <w:rPr>
          <w:rFonts w:cs="Arial"/>
          <w:sz w:val="22"/>
          <w:szCs w:val="22"/>
        </w:rPr>
        <w:t xml:space="preserve"> como parte de su sistema integrado de gestión que cuenta con </w:t>
      </w:r>
      <w:commentRangeStart w:id="8"/>
      <w:r w:rsidR="002160C6" w:rsidRPr="002160C6">
        <w:rPr>
          <w:rFonts w:cs="Arial"/>
          <w:sz w:val="22"/>
          <w:szCs w:val="22"/>
        </w:rPr>
        <w:t xml:space="preserve">certificaciones ISO </w:t>
      </w:r>
      <w:del w:id="9" w:author="ISABEL CRISTINA GARCIA OCAMPO" w:date="2014-09-23T16:58:00Z">
        <w:r w:rsidR="002160C6" w:rsidRPr="002160C6" w:rsidDel="005F316A">
          <w:rPr>
            <w:rFonts w:cs="Arial"/>
            <w:sz w:val="22"/>
            <w:szCs w:val="22"/>
          </w:rPr>
          <w:delText>14001</w:delText>
        </w:r>
      </w:del>
      <w:r w:rsidR="002160C6" w:rsidRPr="002160C6">
        <w:rPr>
          <w:rFonts w:cs="Arial"/>
          <w:sz w:val="22"/>
          <w:szCs w:val="22"/>
        </w:rPr>
        <w:t>, 9001</w:t>
      </w:r>
      <w:del w:id="10" w:author="ISABEL CRISTINA GARCIA OCAMPO" w:date="2014-09-23T16:58:00Z">
        <w:r w:rsidR="002160C6" w:rsidRPr="002160C6" w:rsidDel="005F316A">
          <w:rPr>
            <w:rFonts w:cs="Arial"/>
            <w:sz w:val="22"/>
            <w:szCs w:val="22"/>
          </w:rPr>
          <w:delText xml:space="preserve"> y OSHAS18001</w:delText>
        </w:r>
      </w:del>
      <w:r w:rsidR="002160C6" w:rsidRPr="002160C6">
        <w:rPr>
          <w:rFonts w:cs="Arial"/>
          <w:sz w:val="22"/>
          <w:szCs w:val="22"/>
        </w:rPr>
        <w:t>.</w:t>
      </w:r>
    </w:p>
    <w:commentRangeEnd w:id="8"/>
    <w:p w:rsidR="002160C6" w:rsidRPr="002160C6" w:rsidRDefault="00C715E4" w:rsidP="002160C6">
      <w:pPr>
        <w:ind w:left="420"/>
        <w:jc w:val="both"/>
        <w:rPr>
          <w:rFonts w:cs="Arial"/>
          <w:sz w:val="22"/>
          <w:szCs w:val="22"/>
        </w:rPr>
      </w:pPr>
      <w:r>
        <w:rPr>
          <w:rStyle w:val="Refdecomentario"/>
        </w:rPr>
        <w:commentReference w:id="8"/>
      </w:r>
    </w:p>
    <w:p w:rsidR="00354F80" w:rsidRPr="00DC4A6F" w:rsidRDefault="00354F80" w:rsidP="00F2673C">
      <w:pPr>
        <w:jc w:val="both"/>
        <w:rPr>
          <w:rFonts w:cs="Arial"/>
          <w:sz w:val="22"/>
          <w:szCs w:val="22"/>
        </w:rPr>
      </w:pPr>
    </w:p>
    <w:p w:rsidR="0005657B" w:rsidRPr="00DC4A6F" w:rsidRDefault="00800476" w:rsidP="00F2673C">
      <w:pPr>
        <w:jc w:val="both"/>
        <w:rPr>
          <w:rFonts w:cs="Arial"/>
          <w:sz w:val="22"/>
          <w:szCs w:val="22"/>
        </w:rPr>
      </w:pPr>
      <w:r w:rsidRPr="00DC4A6F">
        <w:rPr>
          <w:rFonts w:cs="Arial"/>
          <w:b/>
          <w:sz w:val="22"/>
          <w:szCs w:val="22"/>
        </w:rPr>
        <w:t xml:space="preserve">CLÁUSULA CUARTA: OBLIGACIONES DE </w:t>
      </w:r>
      <w:r w:rsidR="00E543D8">
        <w:rPr>
          <w:rFonts w:cs="Arial"/>
          <w:b/>
          <w:sz w:val="22"/>
          <w:szCs w:val="22"/>
        </w:rPr>
        <w:t xml:space="preserve">TRANSELCA </w:t>
      </w:r>
      <w:r w:rsidR="00BF4CA3" w:rsidRPr="00DC4A6F">
        <w:rPr>
          <w:rFonts w:cs="Arial"/>
          <w:b/>
          <w:sz w:val="22"/>
          <w:szCs w:val="22"/>
        </w:rPr>
        <w:t xml:space="preserve">Durante la </w:t>
      </w:r>
      <w:r w:rsidRPr="00DC4A6F">
        <w:rPr>
          <w:rFonts w:cs="Arial"/>
          <w:b/>
          <w:sz w:val="22"/>
          <w:szCs w:val="22"/>
        </w:rPr>
        <w:t>E</w:t>
      </w:r>
      <w:r w:rsidR="00854499" w:rsidRPr="00DC4A6F">
        <w:rPr>
          <w:rFonts w:cs="Arial"/>
          <w:b/>
          <w:sz w:val="22"/>
          <w:szCs w:val="22"/>
        </w:rPr>
        <w:t>tapa de construcción</w:t>
      </w:r>
      <w:r w:rsidR="00B4042A" w:rsidRPr="00DC4A6F">
        <w:rPr>
          <w:rFonts w:cs="Arial"/>
          <w:b/>
          <w:sz w:val="22"/>
          <w:szCs w:val="22"/>
        </w:rPr>
        <w:t>:</w:t>
      </w:r>
      <w:r w:rsidR="00BF4CA3" w:rsidRPr="00DC4A6F">
        <w:rPr>
          <w:rFonts w:cs="Arial"/>
          <w:sz w:val="22"/>
          <w:szCs w:val="22"/>
        </w:rPr>
        <w:t xml:space="preserve"> </w:t>
      </w:r>
    </w:p>
    <w:p w:rsidR="0005657B" w:rsidRPr="00DC4A6F" w:rsidRDefault="0005657B" w:rsidP="00F2673C">
      <w:pPr>
        <w:jc w:val="both"/>
        <w:rPr>
          <w:rFonts w:cs="Arial"/>
          <w:sz w:val="22"/>
          <w:szCs w:val="22"/>
        </w:rPr>
      </w:pPr>
    </w:p>
    <w:p w:rsidR="00354F80" w:rsidRPr="00C527C0" w:rsidRDefault="00BF4CA3" w:rsidP="00C527C0">
      <w:pPr>
        <w:pStyle w:val="Prrafodelista"/>
        <w:numPr>
          <w:ilvl w:val="1"/>
          <w:numId w:val="15"/>
        </w:numPr>
        <w:ind w:left="851" w:hanging="709"/>
        <w:jc w:val="both"/>
        <w:rPr>
          <w:rFonts w:cs="Arial"/>
          <w:b/>
          <w:sz w:val="22"/>
          <w:szCs w:val="22"/>
        </w:rPr>
      </w:pPr>
      <w:r w:rsidRPr="00C527C0">
        <w:rPr>
          <w:rFonts w:cs="Arial"/>
          <w:sz w:val="22"/>
          <w:szCs w:val="22"/>
        </w:rPr>
        <w:t xml:space="preserve">Autorizar a </w:t>
      </w:r>
      <w:r w:rsidR="00D81D5D">
        <w:rPr>
          <w:rFonts w:cs="Arial"/>
          <w:sz w:val="22"/>
          <w:szCs w:val="22"/>
        </w:rPr>
        <w:t>XXX</w:t>
      </w:r>
      <w:r w:rsidRPr="00C527C0">
        <w:rPr>
          <w:rFonts w:cs="Arial"/>
          <w:sz w:val="22"/>
          <w:szCs w:val="22"/>
        </w:rPr>
        <w:t xml:space="preserve"> la conexión </w:t>
      </w:r>
      <w:r w:rsidR="009D1E9D" w:rsidRPr="00C527C0">
        <w:rPr>
          <w:rFonts w:cs="Arial"/>
          <w:sz w:val="22"/>
          <w:szCs w:val="22"/>
        </w:rPr>
        <w:t>en el punto de r</w:t>
      </w:r>
      <w:r w:rsidR="00D81D5D">
        <w:rPr>
          <w:rFonts w:cs="Arial"/>
          <w:sz w:val="22"/>
          <w:szCs w:val="22"/>
        </w:rPr>
        <w:t>econfiguración de la línea de 22</w:t>
      </w:r>
      <w:r w:rsidR="009D1E9D" w:rsidRPr="00C527C0">
        <w:rPr>
          <w:rFonts w:cs="Arial"/>
          <w:sz w:val="22"/>
          <w:szCs w:val="22"/>
        </w:rPr>
        <w:t>0 k</w:t>
      </w:r>
      <w:r w:rsidR="00A82562" w:rsidRPr="00C527C0">
        <w:rPr>
          <w:rFonts w:cs="Arial"/>
          <w:sz w:val="22"/>
          <w:szCs w:val="22"/>
        </w:rPr>
        <w:t>V</w:t>
      </w:r>
      <w:r w:rsidR="00E543D8">
        <w:rPr>
          <w:rFonts w:cs="Arial"/>
          <w:sz w:val="22"/>
          <w:szCs w:val="22"/>
        </w:rPr>
        <w:t xml:space="preserve"> Fundación - </w:t>
      </w:r>
      <w:r w:rsidR="00E543D8" w:rsidRPr="00685BC3">
        <w:rPr>
          <w:rFonts w:cs="Arial"/>
          <w:sz w:val="22"/>
          <w:szCs w:val="22"/>
        </w:rPr>
        <w:t xml:space="preserve"> Santa Marta</w:t>
      </w:r>
      <w:r w:rsidR="00E543D8">
        <w:rPr>
          <w:rFonts w:cs="Arial"/>
          <w:sz w:val="22"/>
          <w:szCs w:val="22"/>
        </w:rPr>
        <w:t xml:space="preserve"> </w:t>
      </w:r>
      <w:r w:rsidR="00A82562" w:rsidRPr="00C527C0">
        <w:rPr>
          <w:rFonts w:cs="Arial"/>
          <w:sz w:val="22"/>
          <w:szCs w:val="22"/>
        </w:rPr>
        <w:t>en la</w:t>
      </w:r>
      <w:r w:rsidR="00E543D8">
        <w:rPr>
          <w:rFonts w:cs="Arial"/>
          <w:sz w:val="22"/>
          <w:szCs w:val="22"/>
        </w:rPr>
        <w:t>s</w:t>
      </w:r>
      <w:r w:rsidR="00A82562" w:rsidRPr="00C527C0">
        <w:rPr>
          <w:rFonts w:cs="Arial"/>
          <w:sz w:val="22"/>
          <w:szCs w:val="22"/>
        </w:rPr>
        <w:t xml:space="preserve"> torre</w:t>
      </w:r>
      <w:r w:rsidR="00E543D8">
        <w:rPr>
          <w:rFonts w:cs="Arial"/>
          <w:sz w:val="22"/>
          <w:szCs w:val="22"/>
        </w:rPr>
        <w:t>s</w:t>
      </w:r>
      <w:r w:rsidR="007A51C9" w:rsidRPr="00C527C0">
        <w:rPr>
          <w:rFonts w:cs="Arial"/>
          <w:sz w:val="22"/>
          <w:szCs w:val="22"/>
        </w:rPr>
        <w:t xml:space="preserve"> No </w:t>
      </w:r>
      <w:r w:rsidR="00E543D8">
        <w:rPr>
          <w:rFonts w:cs="Arial"/>
          <w:sz w:val="22"/>
          <w:szCs w:val="22"/>
        </w:rPr>
        <w:t>xxx</w:t>
      </w:r>
      <w:r w:rsidR="007A51C9" w:rsidRPr="00C527C0">
        <w:rPr>
          <w:rFonts w:cs="Arial"/>
          <w:sz w:val="22"/>
          <w:szCs w:val="22"/>
        </w:rPr>
        <w:t xml:space="preserve"> de propiedad de </w:t>
      </w:r>
      <w:r w:rsidR="00E543D8">
        <w:rPr>
          <w:rFonts w:cs="Arial"/>
          <w:sz w:val="22"/>
          <w:szCs w:val="22"/>
        </w:rPr>
        <w:t xml:space="preserve">TRANSELCA </w:t>
      </w:r>
      <w:r w:rsidR="00420460">
        <w:rPr>
          <w:rFonts w:cs="Arial"/>
          <w:sz w:val="22"/>
          <w:szCs w:val="22"/>
        </w:rPr>
        <w:t>según lo indicado en la CLAUSULA SEGUNDA</w:t>
      </w:r>
      <w:r w:rsidR="00420460" w:rsidRPr="00C527C0">
        <w:rPr>
          <w:rFonts w:cs="Arial"/>
          <w:b/>
          <w:sz w:val="22"/>
          <w:szCs w:val="22"/>
        </w:rPr>
        <w:t>.</w:t>
      </w:r>
    </w:p>
    <w:p w:rsidR="00354F80" w:rsidRPr="00DC4A6F" w:rsidRDefault="00354F80" w:rsidP="00F2673C">
      <w:pPr>
        <w:jc w:val="both"/>
        <w:rPr>
          <w:rFonts w:cs="Arial"/>
          <w:b/>
          <w:sz w:val="22"/>
          <w:szCs w:val="22"/>
        </w:rPr>
      </w:pPr>
    </w:p>
    <w:p w:rsidR="00354F80" w:rsidRPr="00DC4A6F" w:rsidRDefault="007A51C9" w:rsidP="00C527C0">
      <w:pPr>
        <w:pStyle w:val="Prrafodelista"/>
        <w:numPr>
          <w:ilvl w:val="1"/>
          <w:numId w:val="15"/>
        </w:numPr>
        <w:ind w:left="851" w:hanging="709"/>
        <w:jc w:val="both"/>
        <w:rPr>
          <w:rFonts w:cs="Arial"/>
          <w:sz w:val="22"/>
          <w:szCs w:val="22"/>
        </w:rPr>
      </w:pPr>
      <w:r w:rsidRPr="00DC4A6F">
        <w:rPr>
          <w:rFonts w:cs="Arial"/>
          <w:b/>
          <w:sz w:val="22"/>
          <w:szCs w:val="22"/>
        </w:rPr>
        <w:t xml:space="preserve"> </w:t>
      </w:r>
      <w:r w:rsidR="00BF4CA3" w:rsidRPr="00DC4A6F">
        <w:rPr>
          <w:rFonts w:cs="Arial"/>
          <w:sz w:val="22"/>
          <w:szCs w:val="22"/>
        </w:rPr>
        <w:t xml:space="preserve">Revisar y aprobar la documentación prevista en el Código de Conexión, </w:t>
      </w:r>
      <w:r w:rsidR="00BF4CA3" w:rsidRPr="00C527C0">
        <w:rPr>
          <w:rFonts w:cs="Arial"/>
          <w:sz w:val="22"/>
          <w:szCs w:val="22"/>
        </w:rPr>
        <w:t xml:space="preserve">Paso 3, en relación con el diseño, fabricación, pruebas, montaje e instalación de los equipos instalados, a más tardar a los </w:t>
      </w:r>
      <w:r w:rsidR="00B95DF3" w:rsidRPr="00C527C0">
        <w:rPr>
          <w:rFonts w:cs="Arial"/>
          <w:sz w:val="22"/>
          <w:szCs w:val="22"/>
        </w:rPr>
        <w:t xml:space="preserve">diez </w:t>
      </w:r>
      <w:r w:rsidR="00BF4CA3" w:rsidRPr="00C527C0">
        <w:rPr>
          <w:rFonts w:cs="Arial"/>
          <w:sz w:val="22"/>
          <w:szCs w:val="22"/>
        </w:rPr>
        <w:t>(</w:t>
      </w:r>
      <w:r w:rsidR="00B95DF3" w:rsidRPr="00C527C0">
        <w:rPr>
          <w:rFonts w:cs="Arial"/>
          <w:sz w:val="22"/>
          <w:szCs w:val="22"/>
        </w:rPr>
        <w:t>10</w:t>
      </w:r>
      <w:r w:rsidR="00BF4CA3" w:rsidRPr="00C527C0">
        <w:rPr>
          <w:rFonts w:cs="Arial"/>
          <w:sz w:val="22"/>
          <w:szCs w:val="22"/>
        </w:rPr>
        <w:t xml:space="preserve">) días hábiles siguientes a su entrega por parte de </w:t>
      </w:r>
      <w:r w:rsidR="00D81D5D">
        <w:rPr>
          <w:rFonts w:cs="Arial"/>
          <w:sz w:val="22"/>
          <w:szCs w:val="22"/>
        </w:rPr>
        <w:t>xxx</w:t>
      </w:r>
      <w:r w:rsidR="00BF4CA3" w:rsidRPr="00C527C0">
        <w:rPr>
          <w:rFonts w:cs="Arial"/>
          <w:sz w:val="22"/>
          <w:szCs w:val="22"/>
        </w:rPr>
        <w:t>.</w:t>
      </w:r>
      <w:r w:rsidR="00BF4CA3" w:rsidRPr="00DC4A6F">
        <w:rPr>
          <w:rFonts w:cs="Arial"/>
          <w:sz w:val="22"/>
          <w:szCs w:val="22"/>
        </w:rPr>
        <w:t xml:space="preserve"> </w:t>
      </w:r>
    </w:p>
    <w:p w:rsidR="00354F80" w:rsidRPr="00DC4A6F" w:rsidRDefault="00354F80" w:rsidP="00F2673C">
      <w:pPr>
        <w:jc w:val="both"/>
        <w:rPr>
          <w:rFonts w:cs="Arial"/>
          <w:sz w:val="22"/>
          <w:szCs w:val="22"/>
        </w:rPr>
      </w:pPr>
    </w:p>
    <w:p w:rsidR="00354F80"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 xml:space="preserve">Entregar a </w:t>
      </w:r>
      <w:r w:rsidR="00D81D5D">
        <w:rPr>
          <w:rFonts w:cs="Arial"/>
          <w:sz w:val="22"/>
          <w:szCs w:val="22"/>
        </w:rPr>
        <w:t>XXX</w:t>
      </w:r>
      <w:r w:rsidRPr="00DC4A6F">
        <w:rPr>
          <w:rFonts w:cs="Arial"/>
          <w:sz w:val="22"/>
          <w:szCs w:val="22"/>
        </w:rPr>
        <w:t xml:space="preserve"> la información necesaria para la realización de los diseños objeto de la </w:t>
      </w:r>
      <w:r w:rsidR="00A82562" w:rsidRPr="00DC4A6F">
        <w:rPr>
          <w:rFonts w:cs="Arial"/>
          <w:sz w:val="22"/>
          <w:szCs w:val="22"/>
        </w:rPr>
        <w:t>reconfiguración</w:t>
      </w:r>
      <w:r w:rsidR="00E9702D" w:rsidRPr="00DC4A6F">
        <w:rPr>
          <w:rFonts w:cs="Arial"/>
          <w:sz w:val="22"/>
          <w:szCs w:val="22"/>
        </w:rPr>
        <w:t xml:space="preserve">. </w:t>
      </w:r>
    </w:p>
    <w:p w:rsidR="00354F80" w:rsidRPr="00DC4A6F" w:rsidRDefault="00354F80" w:rsidP="00F2673C">
      <w:pPr>
        <w:jc w:val="both"/>
        <w:rPr>
          <w:rFonts w:cs="Arial"/>
          <w:sz w:val="22"/>
          <w:szCs w:val="22"/>
        </w:rPr>
      </w:pPr>
    </w:p>
    <w:p w:rsidR="00354F80"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Permitir la realización de los trabajos necesarios para el acceso</w:t>
      </w:r>
      <w:r w:rsidR="00A82562" w:rsidRPr="00DC4A6F">
        <w:rPr>
          <w:rFonts w:cs="Arial"/>
          <w:sz w:val="22"/>
          <w:szCs w:val="22"/>
        </w:rPr>
        <w:t xml:space="preserve"> a la línea de 2</w:t>
      </w:r>
      <w:r w:rsidR="00D81D5D">
        <w:rPr>
          <w:rFonts w:cs="Arial"/>
          <w:sz w:val="22"/>
          <w:szCs w:val="22"/>
        </w:rPr>
        <w:t>2</w:t>
      </w:r>
      <w:r w:rsidR="00A82562" w:rsidRPr="00DC4A6F">
        <w:rPr>
          <w:rFonts w:cs="Arial"/>
          <w:sz w:val="22"/>
          <w:szCs w:val="22"/>
        </w:rPr>
        <w:t xml:space="preserve">0 </w:t>
      </w:r>
      <w:proofErr w:type="gramStart"/>
      <w:r w:rsidR="00A82562" w:rsidRPr="00DC4A6F">
        <w:rPr>
          <w:rFonts w:cs="Arial"/>
          <w:sz w:val="22"/>
          <w:szCs w:val="22"/>
        </w:rPr>
        <w:t xml:space="preserve">kV </w:t>
      </w:r>
      <w:r w:rsidR="00E543D8" w:rsidRPr="00685BC3">
        <w:rPr>
          <w:rFonts w:cs="Arial"/>
          <w:sz w:val="22"/>
          <w:szCs w:val="22"/>
        </w:rPr>
        <w:t>:</w:t>
      </w:r>
      <w:proofErr w:type="gramEnd"/>
      <w:r w:rsidR="00E543D8" w:rsidRPr="00685BC3">
        <w:rPr>
          <w:rFonts w:cs="Arial"/>
          <w:sz w:val="22"/>
          <w:szCs w:val="22"/>
        </w:rPr>
        <w:t xml:space="preserve">   Fundación  – Santa Marta</w:t>
      </w:r>
      <w:r w:rsidR="00E543D8">
        <w:rPr>
          <w:rFonts w:cs="Arial"/>
          <w:sz w:val="22"/>
          <w:szCs w:val="22"/>
        </w:rPr>
        <w:t xml:space="preserve"> </w:t>
      </w:r>
      <w:r w:rsidR="00A82562" w:rsidRPr="00DC4A6F">
        <w:rPr>
          <w:rFonts w:cs="Arial"/>
          <w:sz w:val="22"/>
          <w:szCs w:val="22"/>
        </w:rPr>
        <w:t>al cable de guarda, a la red de fibra óptica</w:t>
      </w:r>
      <w:r w:rsidR="00702005">
        <w:rPr>
          <w:rFonts w:cs="Arial"/>
          <w:sz w:val="22"/>
          <w:szCs w:val="22"/>
        </w:rPr>
        <w:t xml:space="preserve">, una vez se cuente con la información suministrada por </w:t>
      </w:r>
      <w:r w:rsidR="00D81D5D">
        <w:rPr>
          <w:rFonts w:cs="Arial"/>
          <w:sz w:val="22"/>
          <w:szCs w:val="22"/>
        </w:rPr>
        <w:t>XXX</w:t>
      </w:r>
      <w:r w:rsidR="00702005">
        <w:rPr>
          <w:rFonts w:cs="Arial"/>
          <w:sz w:val="22"/>
          <w:szCs w:val="22"/>
        </w:rPr>
        <w:t xml:space="preserve"> y cumplidos los plazos estipulados para su revisión.</w:t>
      </w:r>
    </w:p>
    <w:p w:rsidR="00354F80" w:rsidRPr="00DC4A6F" w:rsidRDefault="00354F80" w:rsidP="00F2673C">
      <w:pPr>
        <w:jc w:val="both"/>
        <w:rPr>
          <w:rFonts w:cs="Arial"/>
          <w:sz w:val="22"/>
          <w:szCs w:val="22"/>
        </w:rPr>
      </w:pPr>
    </w:p>
    <w:p w:rsidR="00354F80" w:rsidRPr="00DC4A6F" w:rsidRDefault="00BF4CA3" w:rsidP="00C527C0">
      <w:pPr>
        <w:pStyle w:val="Prrafodelista"/>
        <w:numPr>
          <w:ilvl w:val="1"/>
          <w:numId w:val="15"/>
        </w:numPr>
        <w:ind w:left="851" w:hanging="709"/>
        <w:jc w:val="both"/>
        <w:rPr>
          <w:rFonts w:cs="Arial"/>
          <w:sz w:val="22"/>
          <w:szCs w:val="22"/>
        </w:rPr>
      </w:pPr>
      <w:r w:rsidRPr="00C527C0">
        <w:rPr>
          <w:rFonts w:cs="Arial"/>
          <w:sz w:val="22"/>
          <w:szCs w:val="22"/>
        </w:rPr>
        <w:t xml:space="preserve">Participar en la puesta en servicio, en el ajuste de las protecciones </w:t>
      </w:r>
      <w:r w:rsidR="009874F9" w:rsidRPr="00C527C0">
        <w:rPr>
          <w:rFonts w:cs="Arial"/>
          <w:sz w:val="22"/>
          <w:szCs w:val="22"/>
        </w:rPr>
        <w:t>recomendado</w:t>
      </w:r>
      <w:r w:rsidRPr="00C527C0">
        <w:rPr>
          <w:rFonts w:cs="Arial"/>
          <w:sz w:val="22"/>
          <w:szCs w:val="22"/>
        </w:rPr>
        <w:t xml:space="preserve"> por </w:t>
      </w:r>
      <w:r w:rsidR="004B581E">
        <w:rPr>
          <w:rFonts w:cs="Arial"/>
          <w:sz w:val="22"/>
          <w:szCs w:val="22"/>
        </w:rPr>
        <w:t>XXX</w:t>
      </w:r>
      <w:r w:rsidRPr="00C527C0">
        <w:rPr>
          <w:rFonts w:cs="Arial"/>
          <w:sz w:val="22"/>
          <w:szCs w:val="22"/>
        </w:rPr>
        <w:t xml:space="preserve"> para la conexión y ejecutar los demás ajustes en otros puntos de la red de propiedad de </w:t>
      </w:r>
      <w:r w:rsidR="00E22530">
        <w:rPr>
          <w:rFonts w:cs="Arial"/>
          <w:b/>
          <w:sz w:val="22"/>
          <w:szCs w:val="22"/>
        </w:rPr>
        <w:t xml:space="preserve">TRANSELCA </w:t>
      </w:r>
      <w:r w:rsidRPr="00C527C0">
        <w:rPr>
          <w:rFonts w:cs="Arial"/>
          <w:sz w:val="22"/>
          <w:szCs w:val="22"/>
        </w:rPr>
        <w:t xml:space="preserve">que se modifiquen en razón de la conexión de propiedad de </w:t>
      </w:r>
      <w:r w:rsidR="00E22530">
        <w:rPr>
          <w:rFonts w:cs="Arial"/>
          <w:sz w:val="22"/>
          <w:szCs w:val="22"/>
        </w:rPr>
        <w:t>XXX</w:t>
      </w:r>
      <w:r w:rsidRPr="00C527C0">
        <w:rPr>
          <w:rFonts w:cs="Arial"/>
          <w:sz w:val="22"/>
          <w:szCs w:val="22"/>
        </w:rPr>
        <w:t xml:space="preserve">, previa prueba y calibración de los relés de protección por parte de </w:t>
      </w:r>
      <w:r w:rsidR="00E22530">
        <w:rPr>
          <w:rFonts w:cs="Arial"/>
          <w:sz w:val="22"/>
          <w:szCs w:val="22"/>
        </w:rPr>
        <w:t>XXX</w:t>
      </w:r>
      <w:r w:rsidRPr="00C527C0">
        <w:rPr>
          <w:rFonts w:cs="Arial"/>
          <w:sz w:val="22"/>
          <w:szCs w:val="22"/>
        </w:rPr>
        <w:t xml:space="preserve">, de acuerdo con el cálculo de ajustes realizado por </w:t>
      </w:r>
      <w:r w:rsidR="00E22530">
        <w:rPr>
          <w:rFonts w:cs="Arial"/>
          <w:sz w:val="22"/>
          <w:szCs w:val="22"/>
        </w:rPr>
        <w:t>XXX</w:t>
      </w:r>
      <w:r w:rsidRPr="00C527C0">
        <w:rPr>
          <w:rFonts w:cs="Arial"/>
          <w:sz w:val="22"/>
          <w:szCs w:val="22"/>
        </w:rPr>
        <w:t xml:space="preserve">, aprobado por </w:t>
      </w:r>
      <w:r w:rsidR="00E22530">
        <w:rPr>
          <w:rFonts w:cs="Arial"/>
          <w:sz w:val="22"/>
          <w:szCs w:val="22"/>
        </w:rPr>
        <w:t xml:space="preserve">TRANSELCA </w:t>
      </w:r>
      <w:r w:rsidRPr="00C527C0">
        <w:rPr>
          <w:rFonts w:cs="Arial"/>
          <w:sz w:val="22"/>
          <w:szCs w:val="22"/>
        </w:rPr>
        <w:t xml:space="preserve"> y avalado por el XM - CND. Dentro de estas actividades </w:t>
      </w:r>
      <w:r w:rsidR="00E22530">
        <w:rPr>
          <w:rFonts w:cs="Arial"/>
          <w:sz w:val="22"/>
          <w:szCs w:val="22"/>
        </w:rPr>
        <w:t xml:space="preserve">TRANSELCA </w:t>
      </w:r>
      <w:r w:rsidRPr="00C527C0">
        <w:rPr>
          <w:rFonts w:cs="Arial"/>
          <w:sz w:val="22"/>
          <w:szCs w:val="22"/>
        </w:rPr>
        <w:t xml:space="preserve"> debe</w:t>
      </w:r>
      <w:r w:rsidRPr="00DC4A6F">
        <w:rPr>
          <w:rFonts w:cs="Arial"/>
          <w:sz w:val="22"/>
          <w:szCs w:val="22"/>
        </w:rPr>
        <w:t xml:space="preserve"> suministrar </w:t>
      </w:r>
      <w:r w:rsidRPr="00DC4A6F">
        <w:rPr>
          <w:rFonts w:cs="Arial"/>
          <w:sz w:val="22"/>
          <w:szCs w:val="22"/>
        </w:rPr>
        <w:lastRenderedPageBreak/>
        <w:t xml:space="preserve">a </w:t>
      </w:r>
      <w:r w:rsidR="00E22530">
        <w:rPr>
          <w:rFonts w:cs="Arial"/>
          <w:sz w:val="22"/>
          <w:szCs w:val="22"/>
        </w:rPr>
        <w:t>XXX</w:t>
      </w:r>
      <w:r w:rsidRPr="00DC4A6F">
        <w:rPr>
          <w:rFonts w:cs="Arial"/>
          <w:sz w:val="22"/>
          <w:szCs w:val="22"/>
        </w:rPr>
        <w:t xml:space="preserve"> la información técnica sobre parámetros, características, rangos y ajustes actuales de sus relés de protección, y los criterios de coordinación utilizados por </w:t>
      </w:r>
      <w:r w:rsidR="00E22530">
        <w:rPr>
          <w:rFonts w:cs="Arial"/>
          <w:b/>
          <w:sz w:val="22"/>
          <w:szCs w:val="22"/>
        </w:rPr>
        <w:t>TRANSELCA</w:t>
      </w:r>
      <w:r w:rsidRPr="00DC4A6F">
        <w:rPr>
          <w:rFonts w:cs="Arial"/>
          <w:sz w:val="22"/>
          <w:szCs w:val="22"/>
        </w:rPr>
        <w:t xml:space="preserve">. </w:t>
      </w:r>
    </w:p>
    <w:p w:rsidR="00354F80" w:rsidRPr="00DC4A6F" w:rsidRDefault="00354F80" w:rsidP="00F2673C">
      <w:pPr>
        <w:jc w:val="both"/>
        <w:rPr>
          <w:rFonts w:cs="Arial"/>
          <w:sz w:val="22"/>
          <w:szCs w:val="22"/>
        </w:rPr>
      </w:pPr>
    </w:p>
    <w:p w:rsidR="00354F80" w:rsidRDefault="00702005" w:rsidP="00F2673C">
      <w:pPr>
        <w:pStyle w:val="Prrafodelista"/>
        <w:numPr>
          <w:ilvl w:val="1"/>
          <w:numId w:val="15"/>
        </w:numPr>
        <w:ind w:left="851" w:hanging="709"/>
        <w:jc w:val="both"/>
        <w:rPr>
          <w:rFonts w:cs="Arial"/>
          <w:sz w:val="22"/>
          <w:szCs w:val="22"/>
        </w:rPr>
      </w:pPr>
      <w:r w:rsidRPr="00EC3262">
        <w:rPr>
          <w:rFonts w:cs="Arial"/>
          <w:sz w:val="22"/>
          <w:szCs w:val="22"/>
        </w:rPr>
        <w:t xml:space="preserve">Validar y verificar </w:t>
      </w:r>
      <w:r w:rsidR="00BF4CA3" w:rsidRPr="00EC3262">
        <w:rPr>
          <w:rFonts w:cs="Arial"/>
          <w:sz w:val="22"/>
          <w:szCs w:val="22"/>
        </w:rPr>
        <w:t>la realización de las pruebas de inyección digital de protecciones asociadas</w:t>
      </w:r>
      <w:r w:rsidR="00A82562" w:rsidRPr="00EC3262">
        <w:rPr>
          <w:rFonts w:cs="Arial"/>
          <w:sz w:val="22"/>
          <w:szCs w:val="22"/>
        </w:rPr>
        <w:t xml:space="preserve"> a cada una de las líneas de 230 kV: </w:t>
      </w:r>
      <w:r w:rsidR="00EC3262" w:rsidRPr="00EC3262">
        <w:rPr>
          <w:rFonts w:cs="Arial"/>
          <w:sz w:val="22"/>
          <w:szCs w:val="22"/>
        </w:rPr>
        <w:t xml:space="preserve">:   Fundación – Santa Marta </w:t>
      </w:r>
    </w:p>
    <w:p w:rsidR="00EC3262" w:rsidRPr="00EC3262" w:rsidRDefault="00EC3262" w:rsidP="00EC3262">
      <w:pPr>
        <w:jc w:val="both"/>
        <w:rPr>
          <w:rFonts w:cs="Arial"/>
          <w:sz w:val="22"/>
          <w:szCs w:val="22"/>
        </w:rPr>
      </w:pPr>
    </w:p>
    <w:p w:rsidR="00354F80"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 xml:space="preserve">Revisar los protocolos de pruebas de puesta en servicio y el estudio de coordinación de protecciones y entregar a </w:t>
      </w:r>
      <w:r w:rsidR="001E0CB8">
        <w:rPr>
          <w:rFonts w:cs="Arial"/>
          <w:sz w:val="22"/>
          <w:szCs w:val="22"/>
        </w:rPr>
        <w:t>xxx</w:t>
      </w:r>
      <w:r w:rsidRPr="00DC4A6F">
        <w:rPr>
          <w:rFonts w:cs="Arial"/>
          <w:sz w:val="22"/>
          <w:szCs w:val="22"/>
        </w:rPr>
        <w:t xml:space="preserve"> los comentarios pertinentes.</w:t>
      </w:r>
    </w:p>
    <w:p w:rsidR="00354F80" w:rsidRPr="00DC4A6F" w:rsidRDefault="00354F80" w:rsidP="00F2673C">
      <w:pPr>
        <w:jc w:val="both"/>
        <w:rPr>
          <w:rFonts w:cs="Arial"/>
          <w:sz w:val="22"/>
          <w:szCs w:val="22"/>
        </w:rPr>
      </w:pPr>
    </w:p>
    <w:p w:rsidR="00FE0BE2"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Realizar las pruebas operativas</w:t>
      </w:r>
      <w:r w:rsidR="00197566" w:rsidRPr="00DC4A6F">
        <w:rPr>
          <w:rFonts w:cs="Arial"/>
          <w:sz w:val="22"/>
          <w:szCs w:val="22"/>
        </w:rPr>
        <w:t xml:space="preserve">, pruebas </w:t>
      </w:r>
      <w:proofErr w:type="spellStart"/>
      <w:r w:rsidR="00197566" w:rsidRPr="00DC4A6F">
        <w:rPr>
          <w:rFonts w:cs="Arial"/>
          <w:sz w:val="22"/>
          <w:szCs w:val="22"/>
        </w:rPr>
        <w:t>end</w:t>
      </w:r>
      <w:proofErr w:type="spellEnd"/>
      <w:r w:rsidR="00197566" w:rsidRPr="00DC4A6F">
        <w:rPr>
          <w:rFonts w:cs="Arial"/>
          <w:sz w:val="22"/>
          <w:szCs w:val="22"/>
        </w:rPr>
        <w:t xml:space="preserve"> to </w:t>
      </w:r>
      <w:proofErr w:type="spellStart"/>
      <w:r w:rsidR="00197566" w:rsidRPr="00DC4A6F">
        <w:rPr>
          <w:rFonts w:cs="Arial"/>
          <w:sz w:val="22"/>
          <w:szCs w:val="22"/>
        </w:rPr>
        <w:t>end</w:t>
      </w:r>
      <w:proofErr w:type="spellEnd"/>
      <w:r w:rsidR="00197566" w:rsidRPr="00DC4A6F">
        <w:rPr>
          <w:rFonts w:cs="Arial"/>
          <w:sz w:val="22"/>
          <w:szCs w:val="22"/>
        </w:rPr>
        <w:t xml:space="preserve">, en los extremos de propiedad de </w:t>
      </w:r>
      <w:r w:rsidR="001E0CB8">
        <w:rPr>
          <w:rFonts w:cs="Arial"/>
          <w:b/>
          <w:sz w:val="22"/>
          <w:szCs w:val="22"/>
        </w:rPr>
        <w:t>TRANSELCA</w:t>
      </w:r>
      <w:r w:rsidR="00197566" w:rsidRPr="00DC4A6F">
        <w:rPr>
          <w:rFonts w:cs="Arial"/>
          <w:b/>
          <w:sz w:val="22"/>
          <w:szCs w:val="22"/>
        </w:rPr>
        <w:t>:</w:t>
      </w:r>
      <w:r w:rsidR="00197566" w:rsidRPr="00DC4A6F">
        <w:rPr>
          <w:rFonts w:cs="Arial"/>
          <w:sz w:val="22"/>
          <w:szCs w:val="22"/>
        </w:rPr>
        <w:t xml:space="preserve"> bahía de línea </w:t>
      </w:r>
      <w:r w:rsidR="00EC3262" w:rsidRPr="00685BC3">
        <w:rPr>
          <w:rFonts w:cs="Arial"/>
          <w:sz w:val="22"/>
          <w:szCs w:val="22"/>
        </w:rPr>
        <w:t>:   Fundación – Santa Marta</w:t>
      </w:r>
      <w:r w:rsidR="00EC3262">
        <w:rPr>
          <w:rFonts w:cs="Arial"/>
          <w:sz w:val="22"/>
          <w:szCs w:val="22"/>
        </w:rPr>
        <w:t xml:space="preserve"> </w:t>
      </w:r>
      <w:r w:rsidR="00197566" w:rsidRPr="00DC4A6F">
        <w:rPr>
          <w:rFonts w:cs="Arial"/>
          <w:sz w:val="22"/>
          <w:szCs w:val="22"/>
        </w:rPr>
        <w:t xml:space="preserve"> en la subestaci</w:t>
      </w:r>
      <w:r w:rsidR="00EC3262">
        <w:rPr>
          <w:rFonts w:cs="Arial"/>
          <w:sz w:val="22"/>
          <w:szCs w:val="22"/>
        </w:rPr>
        <w:t xml:space="preserve">ón  Fundación </w:t>
      </w:r>
      <w:r w:rsidR="00197566" w:rsidRPr="00DC4A6F">
        <w:rPr>
          <w:rFonts w:cs="Arial"/>
          <w:sz w:val="22"/>
          <w:szCs w:val="22"/>
        </w:rPr>
        <w:t>2</w:t>
      </w:r>
      <w:r w:rsidR="001E0CB8">
        <w:rPr>
          <w:rFonts w:cs="Arial"/>
          <w:sz w:val="22"/>
          <w:szCs w:val="22"/>
        </w:rPr>
        <w:t>2</w:t>
      </w:r>
      <w:r w:rsidR="00197566" w:rsidRPr="00DC4A6F">
        <w:rPr>
          <w:rFonts w:cs="Arial"/>
          <w:sz w:val="22"/>
          <w:szCs w:val="22"/>
        </w:rPr>
        <w:t xml:space="preserve">0 kV y bahía de línea </w:t>
      </w:r>
      <w:r w:rsidR="00EC3262">
        <w:rPr>
          <w:rFonts w:cs="Arial"/>
          <w:sz w:val="22"/>
          <w:szCs w:val="22"/>
        </w:rPr>
        <w:t xml:space="preserve">Santa Marta – Fundación </w:t>
      </w:r>
      <w:r w:rsidR="001E0CB8">
        <w:rPr>
          <w:rFonts w:cs="Arial"/>
          <w:sz w:val="22"/>
          <w:szCs w:val="22"/>
        </w:rPr>
        <w:t xml:space="preserve"> </w:t>
      </w:r>
      <w:r w:rsidR="00197566" w:rsidRPr="00DC4A6F">
        <w:rPr>
          <w:rFonts w:cs="Arial"/>
          <w:sz w:val="22"/>
          <w:szCs w:val="22"/>
        </w:rPr>
        <w:t xml:space="preserve">en la subestación </w:t>
      </w:r>
      <w:r w:rsidR="00EC3262">
        <w:rPr>
          <w:rFonts w:cs="Arial"/>
          <w:sz w:val="22"/>
          <w:szCs w:val="22"/>
        </w:rPr>
        <w:t>Santa Marta</w:t>
      </w:r>
      <w:r w:rsidR="001E0CB8">
        <w:rPr>
          <w:rFonts w:cs="Arial"/>
          <w:sz w:val="22"/>
          <w:szCs w:val="22"/>
        </w:rPr>
        <w:t xml:space="preserve"> 22</w:t>
      </w:r>
      <w:r w:rsidR="00197566" w:rsidRPr="00DC4A6F">
        <w:rPr>
          <w:rFonts w:cs="Arial"/>
          <w:sz w:val="22"/>
          <w:szCs w:val="22"/>
        </w:rPr>
        <w:t>0 kV</w:t>
      </w:r>
      <w:r w:rsidR="00324F9B" w:rsidRPr="00DC4A6F">
        <w:rPr>
          <w:rFonts w:cs="Arial"/>
          <w:sz w:val="22"/>
          <w:szCs w:val="22"/>
        </w:rPr>
        <w:t xml:space="preserve">, de manera simultánea con personal de </w:t>
      </w:r>
      <w:r w:rsidR="001E0CB8">
        <w:rPr>
          <w:rFonts w:cs="Arial"/>
          <w:sz w:val="22"/>
          <w:szCs w:val="22"/>
        </w:rPr>
        <w:t>XXX</w:t>
      </w:r>
      <w:r w:rsidR="00324F9B" w:rsidRPr="00DC4A6F">
        <w:rPr>
          <w:rFonts w:cs="Arial"/>
          <w:sz w:val="22"/>
          <w:szCs w:val="22"/>
        </w:rPr>
        <w:t xml:space="preserve"> </w:t>
      </w:r>
      <w:r w:rsidR="00197566" w:rsidRPr="00DC4A6F">
        <w:rPr>
          <w:rFonts w:cs="Arial"/>
          <w:sz w:val="22"/>
          <w:szCs w:val="22"/>
        </w:rPr>
        <w:t xml:space="preserve">en el extremo subestación </w:t>
      </w:r>
      <w:r w:rsidR="00EC3262">
        <w:rPr>
          <w:rFonts w:cs="Arial"/>
          <w:sz w:val="22"/>
          <w:szCs w:val="22"/>
        </w:rPr>
        <w:t>Rio Cordoba</w:t>
      </w:r>
      <w:r w:rsidR="00197566" w:rsidRPr="00DC4A6F">
        <w:rPr>
          <w:rFonts w:cs="Arial"/>
          <w:sz w:val="22"/>
          <w:szCs w:val="22"/>
        </w:rPr>
        <w:t xml:space="preserve"> 2</w:t>
      </w:r>
      <w:r w:rsidR="001E0CB8">
        <w:rPr>
          <w:rFonts w:cs="Arial"/>
          <w:sz w:val="22"/>
          <w:szCs w:val="22"/>
        </w:rPr>
        <w:t>2</w:t>
      </w:r>
      <w:r w:rsidR="00197566" w:rsidRPr="00DC4A6F">
        <w:rPr>
          <w:rFonts w:cs="Arial"/>
          <w:sz w:val="22"/>
          <w:szCs w:val="22"/>
        </w:rPr>
        <w:t>0 kV</w:t>
      </w:r>
      <w:r w:rsidR="00324F9B" w:rsidRPr="00DC4A6F">
        <w:rPr>
          <w:rFonts w:cs="Arial"/>
          <w:sz w:val="22"/>
          <w:szCs w:val="22"/>
        </w:rPr>
        <w:t xml:space="preserve"> para las </w:t>
      </w:r>
      <w:r w:rsidR="00197566" w:rsidRPr="00DC4A6F">
        <w:rPr>
          <w:rFonts w:cs="Arial"/>
          <w:sz w:val="22"/>
          <w:szCs w:val="22"/>
        </w:rPr>
        <w:t>bahía</w:t>
      </w:r>
      <w:r w:rsidR="0086645B" w:rsidRPr="00DC4A6F">
        <w:rPr>
          <w:rFonts w:cs="Arial"/>
          <w:sz w:val="22"/>
          <w:szCs w:val="22"/>
        </w:rPr>
        <w:t>s</w:t>
      </w:r>
      <w:r w:rsidR="00197566" w:rsidRPr="00DC4A6F">
        <w:rPr>
          <w:rFonts w:cs="Arial"/>
          <w:sz w:val="22"/>
          <w:szCs w:val="22"/>
        </w:rPr>
        <w:t xml:space="preserve"> de línea</w:t>
      </w:r>
      <w:r w:rsidR="0086645B" w:rsidRPr="00DC4A6F">
        <w:rPr>
          <w:rFonts w:cs="Arial"/>
          <w:sz w:val="22"/>
          <w:szCs w:val="22"/>
        </w:rPr>
        <w:t xml:space="preserve"> de 2</w:t>
      </w:r>
      <w:r w:rsidR="001E0CB8">
        <w:rPr>
          <w:rFonts w:cs="Arial"/>
          <w:sz w:val="22"/>
          <w:szCs w:val="22"/>
        </w:rPr>
        <w:t>2</w:t>
      </w:r>
      <w:r w:rsidR="0086645B" w:rsidRPr="00DC4A6F">
        <w:rPr>
          <w:rFonts w:cs="Arial"/>
          <w:sz w:val="22"/>
          <w:szCs w:val="22"/>
        </w:rPr>
        <w:t>0 kV:</w:t>
      </w:r>
      <w:r w:rsidR="00197566" w:rsidRPr="00DC4A6F">
        <w:rPr>
          <w:rFonts w:cs="Arial"/>
          <w:sz w:val="22"/>
          <w:szCs w:val="22"/>
        </w:rPr>
        <w:t xml:space="preserve"> </w:t>
      </w:r>
      <w:r w:rsidR="00EC3262" w:rsidRPr="00685BC3">
        <w:rPr>
          <w:rFonts w:cs="Arial"/>
          <w:sz w:val="22"/>
          <w:szCs w:val="22"/>
        </w:rPr>
        <w:t>:   Fundación – Rio Cordoba y Rio Cordoba  – Santa Marta</w:t>
      </w:r>
      <w:r w:rsidR="007A380A" w:rsidRPr="00DC4A6F">
        <w:rPr>
          <w:rFonts w:cs="Arial"/>
          <w:sz w:val="22"/>
          <w:szCs w:val="22"/>
        </w:rPr>
        <w:t xml:space="preserve"> </w:t>
      </w:r>
    </w:p>
    <w:p w:rsidR="00FE0BE2" w:rsidRPr="00DC4A6F" w:rsidRDefault="00FE0BE2" w:rsidP="00F2673C">
      <w:pPr>
        <w:jc w:val="both"/>
        <w:rPr>
          <w:rFonts w:cs="Arial"/>
          <w:sz w:val="22"/>
          <w:szCs w:val="22"/>
        </w:rPr>
      </w:pPr>
    </w:p>
    <w:p w:rsidR="00FE0BE2"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 xml:space="preserve">Revisar y aprobar los planos de </w:t>
      </w:r>
      <w:r w:rsidR="00197566" w:rsidRPr="00DC4A6F">
        <w:rPr>
          <w:rFonts w:cs="Arial"/>
          <w:sz w:val="22"/>
          <w:szCs w:val="22"/>
        </w:rPr>
        <w:t>la reconfiguración</w:t>
      </w:r>
      <w:r w:rsidRPr="00DC4A6F">
        <w:rPr>
          <w:rFonts w:cs="Arial"/>
          <w:sz w:val="22"/>
          <w:szCs w:val="22"/>
        </w:rPr>
        <w:t>.</w:t>
      </w:r>
    </w:p>
    <w:p w:rsidR="00FE0BE2" w:rsidRPr="00DC4A6F" w:rsidRDefault="00FE0BE2" w:rsidP="00F2673C">
      <w:pPr>
        <w:jc w:val="both"/>
        <w:rPr>
          <w:rFonts w:cs="Arial"/>
          <w:sz w:val="22"/>
          <w:szCs w:val="22"/>
        </w:rPr>
      </w:pPr>
    </w:p>
    <w:p w:rsidR="00FE0BE2"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 xml:space="preserve"> Actualizar la información del SOE y del SCADA </w:t>
      </w:r>
      <w:r w:rsidR="00197566" w:rsidRPr="00DC4A6F">
        <w:rPr>
          <w:rFonts w:cs="Arial"/>
          <w:sz w:val="22"/>
          <w:szCs w:val="22"/>
        </w:rPr>
        <w:t>con las líneas reconfiguradas</w:t>
      </w:r>
      <w:r w:rsidR="007A380A" w:rsidRPr="00DC4A6F">
        <w:rPr>
          <w:rFonts w:cs="Arial"/>
          <w:sz w:val="22"/>
          <w:szCs w:val="22"/>
        </w:rPr>
        <w:t xml:space="preserve"> </w:t>
      </w:r>
    </w:p>
    <w:p w:rsidR="00FE0BE2" w:rsidRPr="00DC4A6F" w:rsidRDefault="00FE0BE2" w:rsidP="00F2673C">
      <w:pPr>
        <w:jc w:val="both"/>
        <w:rPr>
          <w:rFonts w:cs="Arial"/>
          <w:sz w:val="22"/>
          <w:szCs w:val="22"/>
        </w:rPr>
      </w:pPr>
    </w:p>
    <w:p w:rsidR="00FE0BE2"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 xml:space="preserve">Coordinar las consignaciones </w:t>
      </w:r>
      <w:r w:rsidR="00B95DF3" w:rsidRPr="00DC4A6F">
        <w:rPr>
          <w:rFonts w:cs="Arial"/>
          <w:sz w:val="22"/>
          <w:szCs w:val="22"/>
        </w:rPr>
        <w:t xml:space="preserve">que se requieran de sus activos para la ejecución de las actividades </w:t>
      </w:r>
      <w:r w:rsidRPr="00DC4A6F">
        <w:rPr>
          <w:rFonts w:cs="Arial"/>
          <w:sz w:val="22"/>
          <w:szCs w:val="22"/>
        </w:rPr>
        <w:t xml:space="preserve">relativas a la </w:t>
      </w:r>
      <w:r w:rsidR="00197566" w:rsidRPr="00DC4A6F">
        <w:rPr>
          <w:rFonts w:cs="Arial"/>
          <w:sz w:val="22"/>
          <w:szCs w:val="22"/>
        </w:rPr>
        <w:t xml:space="preserve">reconfiguración </w:t>
      </w:r>
      <w:r w:rsidR="00B95DF3" w:rsidRPr="00DC4A6F">
        <w:rPr>
          <w:rFonts w:cs="Arial"/>
          <w:sz w:val="22"/>
          <w:szCs w:val="22"/>
        </w:rPr>
        <w:t>de la</w:t>
      </w:r>
      <w:r w:rsidR="002916B8">
        <w:rPr>
          <w:rFonts w:cs="Arial"/>
          <w:sz w:val="22"/>
          <w:szCs w:val="22"/>
        </w:rPr>
        <w:t>s</w:t>
      </w:r>
      <w:r w:rsidR="00B95DF3" w:rsidRPr="00DC4A6F">
        <w:rPr>
          <w:rFonts w:cs="Arial"/>
          <w:sz w:val="22"/>
          <w:szCs w:val="22"/>
        </w:rPr>
        <w:t xml:space="preserve"> línea</w:t>
      </w:r>
      <w:r w:rsidR="002916B8">
        <w:rPr>
          <w:rFonts w:cs="Arial"/>
          <w:sz w:val="22"/>
          <w:szCs w:val="22"/>
        </w:rPr>
        <w:t>s</w:t>
      </w:r>
      <w:r w:rsidR="00B95DF3" w:rsidRPr="00DC4A6F">
        <w:rPr>
          <w:rFonts w:cs="Arial"/>
          <w:sz w:val="22"/>
          <w:szCs w:val="22"/>
        </w:rPr>
        <w:t xml:space="preserve"> </w:t>
      </w:r>
      <w:r w:rsidR="002916B8">
        <w:rPr>
          <w:rFonts w:cs="Arial"/>
          <w:sz w:val="22"/>
          <w:szCs w:val="22"/>
        </w:rPr>
        <w:t>Fundación – Santa Marta</w:t>
      </w:r>
      <w:r w:rsidRPr="00DC4A6F">
        <w:rPr>
          <w:rFonts w:cs="Arial"/>
          <w:sz w:val="22"/>
          <w:szCs w:val="22"/>
        </w:rPr>
        <w:t>.</w:t>
      </w:r>
      <w:r w:rsidR="007A380A" w:rsidRPr="00DC4A6F">
        <w:rPr>
          <w:rFonts w:cs="Arial"/>
          <w:sz w:val="22"/>
          <w:szCs w:val="22"/>
        </w:rPr>
        <w:t xml:space="preserve"> </w:t>
      </w:r>
    </w:p>
    <w:p w:rsidR="00FE0BE2" w:rsidRPr="00DC4A6F" w:rsidRDefault="00FE0BE2" w:rsidP="00F2673C">
      <w:pPr>
        <w:jc w:val="both"/>
        <w:rPr>
          <w:rFonts w:cs="Arial"/>
          <w:sz w:val="22"/>
          <w:szCs w:val="22"/>
        </w:rPr>
      </w:pPr>
    </w:p>
    <w:p w:rsidR="00FE0BE2" w:rsidRPr="00C527C0" w:rsidRDefault="00BF4CA3" w:rsidP="00C527C0">
      <w:pPr>
        <w:pStyle w:val="Prrafodelista"/>
        <w:numPr>
          <w:ilvl w:val="1"/>
          <w:numId w:val="15"/>
        </w:numPr>
        <w:ind w:left="851" w:hanging="709"/>
        <w:jc w:val="both"/>
        <w:rPr>
          <w:rFonts w:cs="Arial"/>
          <w:sz w:val="22"/>
          <w:szCs w:val="22"/>
        </w:rPr>
      </w:pPr>
      <w:r w:rsidRPr="00C527C0">
        <w:rPr>
          <w:rFonts w:cs="Arial"/>
          <w:sz w:val="22"/>
          <w:szCs w:val="22"/>
        </w:rPr>
        <w:t>Verificar el cumplimiento del Código de Redes de la conexión.</w:t>
      </w:r>
      <w:r w:rsidR="007A380A" w:rsidRPr="00C527C0">
        <w:rPr>
          <w:rFonts w:cs="Arial"/>
          <w:sz w:val="22"/>
          <w:szCs w:val="22"/>
        </w:rPr>
        <w:t xml:space="preserve"> </w:t>
      </w:r>
    </w:p>
    <w:p w:rsidR="00FE0BE2" w:rsidRPr="00DC4A6F" w:rsidRDefault="00FE0BE2" w:rsidP="00F2673C">
      <w:pPr>
        <w:jc w:val="both"/>
        <w:rPr>
          <w:rFonts w:cs="Arial"/>
          <w:sz w:val="22"/>
          <w:szCs w:val="22"/>
        </w:rPr>
      </w:pPr>
    </w:p>
    <w:p w:rsidR="00FE0BE2"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Realizar la supervisión de los trabajos de campo de la conexión.</w:t>
      </w:r>
      <w:r w:rsidR="007A380A" w:rsidRPr="00DC4A6F">
        <w:rPr>
          <w:rFonts w:cs="Arial"/>
          <w:sz w:val="22"/>
          <w:szCs w:val="22"/>
        </w:rPr>
        <w:t xml:space="preserve"> </w:t>
      </w:r>
    </w:p>
    <w:p w:rsidR="00FE0BE2" w:rsidRPr="00DC4A6F" w:rsidRDefault="00FE0BE2" w:rsidP="00F2673C">
      <w:pPr>
        <w:jc w:val="both"/>
        <w:rPr>
          <w:rFonts w:cs="Arial"/>
          <w:sz w:val="22"/>
          <w:szCs w:val="22"/>
        </w:rPr>
      </w:pPr>
    </w:p>
    <w:p w:rsidR="00FE0BE2" w:rsidRPr="00DC4A6F" w:rsidRDefault="00BF4CA3" w:rsidP="00C527C0">
      <w:pPr>
        <w:pStyle w:val="Prrafodelista"/>
        <w:numPr>
          <w:ilvl w:val="1"/>
          <w:numId w:val="15"/>
        </w:numPr>
        <w:ind w:left="851" w:hanging="709"/>
        <w:jc w:val="both"/>
        <w:rPr>
          <w:rFonts w:cs="Arial"/>
          <w:sz w:val="22"/>
          <w:szCs w:val="22"/>
        </w:rPr>
      </w:pPr>
      <w:r w:rsidRPr="00DC4A6F">
        <w:rPr>
          <w:rFonts w:cs="Arial"/>
          <w:sz w:val="22"/>
          <w:szCs w:val="22"/>
        </w:rPr>
        <w:t xml:space="preserve">Hacer las modificaciones en topología y nomenclatura en el Centro de Supervisión y Maniobras de </w:t>
      </w:r>
      <w:r w:rsidR="00D050E3">
        <w:rPr>
          <w:rFonts w:cs="Arial"/>
          <w:b/>
          <w:sz w:val="22"/>
          <w:szCs w:val="22"/>
        </w:rPr>
        <w:t xml:space="preserve">TRANSELCA </w:t>
      </w:r>
      <w:r w:rsidR="00753E55" w:rsidRPr="00DC4A6F">
        <w:rPr>
          <w:rFonts w:cs="Arial"/>
          <w:sz w:val="22"/>
          <w:szCs w:val="22"/>
        </w:rPr>
        <w:t>con motivo de la reconfiguración</w:t>
      </w:r>
      <w:r w:rsidRPr="00DC4A6F">
        <w:rPr>
          <w:rFonts w:cs="Arial"/>
          <w:sz w:val="22"/>
          <w:szCs w:val="22"/>
        </w:rPr>
        <w:t>.</w:t>
      </w:r>
      <w:r w:rsidR="00261618" w:rsidRPr="00DC4A6F">
        <w:rPr>
          <w:rFonts w:cs="Arial"/>
          <w:sz w:val="22"/>
          <w:szCs w:val="22"/>
        </w:rPr>
        <w:t xml:space="preserve"> </w:t>
      </w:r>
    </w:p>
    <w:p w:rsidR="00FE0BE2" w:rsidRPr="00DC4A6F" w:rsidRDefault="00FE0BE2" w:rsidP="00F2673C">
      <w:pPr>
        <w:jc w:val="both"/>
        <w:rPr>
          <w:rFonts w:cs="Arial"/>
          <w:sz w:val="22"/>
          <w:szCs w:val="22"/>
        </w:rPr>
      </w:pPr>
    </w:p>
    <w:p w:rsidR="00FE0BE2" w:rsidRPr="00DC4A6F" w:rsidRDefault="00261618" w:rsidP="00F2673C">
      <w:pPr>
        <w:jc w:val="both"/>
        <w:rPr>
          <w:rFonts w:cs="Arial"/>
          <w:sz w:val="22"/>
          <w:szCs w:val="22"/>
        </w:rPr>
      </w:pPr>
      <w:r w:rsidRPr="00DC4A6F">
        <w:rPr>
          <w:rFonts w:cs="Arial"/>
          <w:b/>
          <w:sz w:val="22"/>
          <w:szCs w:val="22"/>
        </w:rPr>
        <w:t>PARÁGRAFO:</w:t>
      </w:r>
      <w:r w:rsidRPr="00DC4A6F">
        <w:rPr>
          <w:rFonts w:cs="Arial"/>
          <w:sz w:val="22"/>
          <w:szCs w:val="22"/>
        </w:rPr>
        <w:t xml:space="preserve"> </w:t>
      </w:r>
      <w:r w:rsidR="00BF4CA3" w:rsidRPr="00DC4A6F">
        <w:rPr>
          <w:rFonts w:cs="Arial"/>
          <w:sz w:val="22"/>
          <w:szCs w:val="22"/>
        </w:rPr>
        <w:t xml:space="preserve">El diagrama unifilar actualizado </w:t>
      </w:r>
      <w:r w:rsidR="00753E55" w:rsidRPr="00DC4A6F">
        <w:rPr>
          <w:rFonts w:cs="Arial"/>
          <w:sz w:val="22"/>
          <w:szCs w:val="22"/>
        </w:rPr>
        <w:t>que incluye las líneas reconfiguradas en</w:t>
      </w:r>
      <w:r w:rsidR="00BF4CA3" w:rsidRPr="00DC4A6F">
        <w:rPr>
          <w:rFonts w:cs="Arial"/>
          <w:sz w:val="22"/>
          <w:szCs w:val="22"/>
        </w:rPr>
        <w:t xml:space="preserve"> la subestación</w:t>
      </w:r>
      <w:r w:rsidR="006D6B0F">
        <w:rPr>
          <w:rFonts w:cs="Arial"/>
          <w:sz w:val="22"/>
          <w:szCs w:val="22"/>
        </w:rPr>
        <w:t xml:space="preserve"> de 22</w:t>
      </w:r>
      <w:r w:rsidR="00753E55" w:rsidRPr="00DC4A6F">
        <w:rPr>
          <w:rFonts w:cs="Arial"/>
          <w:sz w:val="22"/>
          <w:szCs w:val="22"/>
        </w:rPr>
        <w:t xml:space="preserve">0 kV </w:t>
      </w:r>
      <w:r w:rsidR="001C365B">
        <w:rPr>
          <w:rFonts w:cs="Arial"/>
          <w:sz w:val="22"/>
          <w:szCs w:val="22"/>
        </w:rPr>
        <w:t xml:space="preserve">Fundación </w:t>
      </w:r>
      <w:r w:rsidR="006D6B0F">
        <w:rPr>
          <w:rFonts w:cs="Arial"/>
          <w:sz w:val="22"/>
          <w:szCs w:val="22"/>
        </w:rPr>
        <w:t xml:space="preserve">y </w:t>
      </w:r>
      <w:r w:rsidR="001C365B">
        <w:rPr>
          <w:rFonts w:cs="Arial"/>
          <w:sz w:val="22"/>
          <w:szCs w:val="22"/>
        </w:rPr>
        <w:t>Santa Marta</w:t>
      </w:r>
      <w:r w:rsidR="006D6B0F">
        <w:rPr>
          <w:rFonts w:cs="Arial"/>
          <w:sz w:val="22"/>
          <w:szCs w:val="22"/>
        </w:rPr>
        <w:t xml:space="preserve"> </w:t>
      </w:r>
      <w:r w:rsidR="00753E55" w:rsidRPr="00DC4A6F">
        <w:rPr>
          <w:rFonts w:cs="Arial"/>
          <w:sz w:val="22"/>
          <w:szCs w:val="22"/>
        </w:rPr>
        <w:t>de 2</w:t>
      </w:r>
      <w:r w:rsidR="006D6B0F">
        <w:rPr>
          <w:rFonts w:cs="Arial"/>
          <w:sz w:val="22"/>
          <w:szCs w:val="22"/>
        </w:rPr>
        <w:t>2</w:t>
      </w:r>
      <w:r w:rsidR="00753E55" w:rsidRPr="00DC4A6F">
        <w:rPr>
          <w:rFonts w:cs="Arial"/>
          <w:sz w:val="22"/>
          <w:szCs w:val="22"/>
        </w:rPr>
        <w:t xml:space="preserve">0 kV ambas </w:t>
      </w:r>
      <w:r w:rsidR="00BF4CA3" w:rsidRPr="00DC4A6F">
        <w:rPr>
          <w:rFonts w:cs="Arial"/>
          <w:sz w:val="22"/>
          <w:szCs w:val="22"/>
        </w:rPr>
        <w:t xml:space="preserve">de propiedad de </w:t>
      </w:r>
      <w:r w:rsidR="006D6B0F">
        <w:rPr>
          <w:rFonts w:cs="Arial"/>
          <w:b/>
          <w:sz w:val="22"/>
          <w:szCs w:val="22"/>
        </w:rPr>
        <w:t>TRANSELCA</w:t>
      </w:r>
      <w:r w:rsidR="00BF4CA3" w:rsidRPr="00DC4A6F">
        <w:rPr>
          <w:rFonts w:cs="Arial"/>
          <w:sz w:val="22"/>
          <w:szCs w:val="22"/>
        </w:rPr>
        <w:t xml:space="preserve"> describiendo los </w:t>
      </w:r>
      <w:r w:rsidR="00753E55" w:rsidRPr="00DC4A6F">
        <w:rPr>
          <w:rFonts w:cs="Arial"/>
          <w:sz w:val="22"/>
          <w:szCs w:val="22"/>
        </w:rPr>
        <w:t xml:space="preserve">tramos de circuito </w:t>
      </w:r>
      <w:r w:rsidR="00BF4CA3" w:rsidRPr="00DC4A6F">
        <w:rPr>
          <w:rFonts w:cs="Arial"/>
          <w:sz w:val="22"/>
          <w:szCs w:val="22"/>
        </w:rPr>
        <w:t>de propiedad de</w:t>
      </w:r>
      <w:r w:rsidR="00753E55" w:rsidRPr="00DC4A6F">
        <w:rPr>
          <w:rFonts w:cs="Arial"/>
          <w:sz w:val="22"/>
          <w:szCs w:val="22"/>
        </w:rPr>
        <w:t xml:space="preserve"> </w:t>
      </w:r>
      <w:r w:rsidR="006D6B0F">
        <w:rPr>
          <w:rFonts w:cs="Arial"/>
          <w:sz w:val="22"/>
          <w:szCs w:val="22"/>
        </w:rPr>
        <w:t xml:space="preserve">TRANSELCA </w:t>
      </w:r>
      <w:r w:rsidR="00753E55" w:rsidRPr="00DC4A6F">
        <w:rPr>
          <w:rFonts w:cs="Arial"/>
          <w:b/>
          <w:sz w:val="22"/>
          <w:szCs w:val="22"/>
        </w:rPr>
        <w:t>-</w:t>
      </w:r>
      <w:r w:rsidR="00BF4CA3" w:rsidRPr="00DC4A6F">
        <w:rPr>
          <w:rFonts w:cs="Arial"/>
          <w:sz w:val="22"/>
          <w:szCs w:val="22"/>
        </w:rPr>
        <w:t xml:space="preserve"> </w:t>
      </w:r>
      <w:r w:rsidR="006D6B0F">
        <w:rPr>
          <w:rFonts w:cs="Arial"/>
          <w:sz w:val="22"/>
          <w:szCs w:val="22"/>
        </w:rPr>
        <w:t>XXXX</w:t>
      </w:r>
      <w:r w:rsidR="00BF4CA3" w:rsidRPr="00DC4A6F">
        <w:rPr>
          <w:rFonts w:cs="Arial"/>
          <w:sz w:val="22"/>
          <w:szCs w:val="22"/>
        </w:rPr>
        <w:t xml:space="preserve">, se detalla en el Anexo 1 </w:t>
      </w:r>
      <w:r w:rsidR="00545C00" w:rsidRPr="00DC4A6F">
        <w:rPr>
          <w:rFonts w:cs="Arial"/>
          <w:sz w:val="22"/>
          <w:szCs w:val="22"/>
        </w:rPr>
        <w:t xml:space="preserve">del presente Contrato </w:t>
      </w:r>
      <w:r w:rsidR="00235588" w:rsidRPr="00DC4A6F">
        <w:rPr>
          <w:rFonts w:cs="Arial"/>
          <w:sz w:val="22"/>
          <w:szCs w:val="22"/>
        </w:rPr>
        <w:t>–</w:t>
      </w:r>
      <w:r w:rsidR="00EE508F">
        <w:rPr>
          <w:rFonts w:cs="Arial"/>
          <w:sz w:val="22"/>
          <w:szCs w:val="22"/>
        </w:rPr>
        <w:t xml:space="preserve">Detalle punto de conexión y reconfiguración </w:t>
      </w:r>
      <w:r w:rsidR="001C365B">
        <w:rPr>
          <w:rFonts w:cs="Arial"/>
          <w:sz w:val="22"/>
          <w:szCs w:val="22"/>
        </w:rPr>
        <w:t xml:space="preserve">de las </w:t>
      </w:r>
      <w:proofErr w:type="gramStart"/>
      <w:r w:rsidR="00EE508F">
        <w:rPr>
          <w:rFonts w:cs="Arial"/>
          <w:sz w:val="22"/>
          <w:szCs w:val="22"/>
        </w:rPr>
        <w:t>línea</w:t>
      </w:r>
      <w:r w:rsidR="001C365B">
        <w:rPr>
          <w:rFonts w:cs="Arial"/>
          <w:sz w:val="22"/>
          <w:szCs w:val="22"/>
        </w:rPr>
        <w:t>s</w:t>
      </w:r>
      <w:r w:rsidR="00EE508F">
        <w:rPr>
          <w:rFonts w:cs="Arial"/>
          <w:sz w:val="22"/>
          <w:szCs w:val="22"/>
        </w:rPr>
        <w:t xml:space="preserve"> </w:t>
      </w:r>
      <w:r w:rsidR="001C365B" w:rsidRPr="00685BC3">
        <w:rPr>
          <w:rFonts w:cs="Arial"/>
          <w:sz w:val="22"/>
          <w:szCs w:val="22"/>
        </w:rPr>
        <w:t>:</w:t>
      </w:r>
      <w:proofErr w:type="gramEnd"/>
      <w:r w:rsidR="001C365B" w:rsidRPr="00685BC3">
        <w:rPr>
          <w:rFonts w:cs="Arial"/>
          <w:sz w:val="22"/>
          <w:szCs w:val="22"/>
        </w:rPr>
        <w:t xml:space="preserve">   Fundación – Santa Marta</w:t>
      </w:r>
      <w:r w:rsidR="00EE508F">
        <w:rPr>
          <w:rFonts w:cs="Arial"/>
          <w:sz w:val="22"/>
          <w:szCs w:val="22"/>
        </w:rPr>
        <w:t>.</w:t>
      </w:r>
    </w:p>
    <w:p w:rsidR="00FE0BE2" w:rsidRPr="00DC4A6F" w:rsidRDefault="00FE0BE2" w:rsidP="00F2673C">
      <w:pPr>
        <w:jc w:val="both"/>
        <w:rPr>
          <w:rFonts w:cs="Arial"/>
          <w:sz w:val="22"/>
          <w:szCs w:val="22"/>
        </w:rPr>
      </w:pPr>
    </w:p>
    <w:p w:rsidR="00C527C0" w:rsidRDefault="007A380A" w:rsidP="00F2673C">
      <w:pPr>
        <w:jc w:val="both"/>
        <w:rPr>
          <w:rFonts w:cs="Arial"/>
          <w:sz w:val="22"/>
          <w:szCs w:val="22"/>
        </w:rPr>
      </w:pPr>
      <w:r w:rsidRPr="00DC4A6F">
        <w:rPr>
          <w:rFonts w:cs="Arial"/>
          <w:b/>
          <w:sz w:val="22"/>
          <w:szCs w:val="22"/>
        </w:rPr>
        <w:t xml:space="preserve">Durante la </w:t>
      </w:r>
      <w:r w:rsidR="00B4042A" w:rsidRPr="00DC4A6F">
        <w:rPr>
          <w:rFonts w:cs="Arial"/>
          <w:b/>
          <w:sz w:val="22"/>
          <w:szCs w:val="22"/>
        </w:rPr>
        <w:t>Etapa de Operación:</w:t>
      </w:r>
      <w:r w:rsidRPr="00DC4A6F">
        <w:rPr>
          <w:rFonts w:cs="Arial"/>
          <w:sz w:val="22"/>
          <w:szCs w:val="22"/>
        </w:rPr>
        <w:t xml:space="preserve"> </w:t>
      </w:r>
    </w:p>
    <w:p w:rsidR="00C527C0" w:rsidRDefault="00C527C0" w:rsidP="00F2673C">
      <w:pPr>
        <w:jc w:val="both"/>
        <w:rPr>
          <w:rFonts w:cs="Arial"/>
          <w:sz w:val="22"/>
          <w:szCs w:val="22"/>
        </w:rPr>
      </w:pPr>
    </w:p>
    <w:p w:rsidR="00FE0BE2" w:rsidRPr="00C527C0" w:rsidRDefault="007A380A" w:rsidP="00C527C0">
      <w:pPr>
        <w:pStyle w:val="Prrafodelista"/>
        <w:numPr>
          <w:ilvl w:val="0"/>
          <w:numId w:val="16"/>
        </w:numPr>
        <w:jc w:val="both"/>
        <w:rPr>
          <w:rFonts w:cs="Arial"/>
          <w:sz w:val="22"/>
          <w:szCs w:val="22"/>
        </w:rPr>
      </w:pPr>
      <w:r w:rsidRPr="00C527C0">
        <w:rPr>
          <w:rFonts w:cs="Arial"/>
          <w:sz w:val="22"/>
          <w:szCs w:val="22"/>
        </w:rPr>
        <w:t xml:space="preserve">Atender los requerimientos de </w:t>
      </w:r>
      <w:r w:rsidR="00321BE7">
        <w:rPr>
          <w:rFonts w:cs="Arial"/>
          <w:sz w:val="22"/>
          <w:szCs w:val="22"/>
        </w:rPr>
        <w:t>XXX</w:t>
      </w:r>
      <w:r w:rsidRPr="00C527C0">
        <w:rPr>
          <w:rFonts w:cs="Arial"/>
          <w:sz w:val="22"/>
          <w:szCs w:val="22"/>
        </w:rPr>
        <w:t xml:space="preserve">, relacionados exclusivamente con el objeto y alcance de este </w:t>
      </w:r>
      <w:r w:rsidR="00FC3C6D" w:rsidRPr="00C527C0">
        <w:rPr>
          <w:rFonts w:cs="Arial"/>
          <w:sz w:val="22"/>
          <w:szCs w:val="22"/>
        </w:rPr>
        <w:t>Contrato</w:t>
      </w:r>
      <w:r w:rsidRPr="00C527C0">
        <w:rPr>
          <w:rFonts w:cs="Arial"/>
          <w:sz w:val="22"/>
          <w:szCs w:val="22"/>
        </w:rPr>
        <w:t xml:space="preserve">. </w:t>
      </w:r>
    </w:p>
    <w:p w:rsidR="00FE0BE2" w:rsidRPr="00DC4A6F" w:rsidRDefault="00FE0BE2" w:rsidP="00F2673C">
      <w:pPr>
        <w:jc w:val="both"/>
        <w:rPr>
          <w:rFonts w:cs="Arial"/>
          <w:sz w:val="22"/>
          <w:szCs w:val="22"/>
        </w:rPr>
      </w:pPr>
    </w:p>
    <w:p w:rsidR="00FE0BE2" w:rsidRPr="00DC4A6F" w:rsidRDefault="007A380A" w:rsidP="00C527C0">
      <w:pPr>
        <w:pStyle w:val="Prrafodelista"/>
        <w:numPr>
          <w:ilvl w:val="0"/>
          <w:numId w:val="16"/>
        </w:numPr>
        <w:jc w:val="both"/>
        <w:rPr>
          <w:rFonts w:cs="Arial"/>
          <w:sz w:val="22"/>
          <w:szCs w:val="22"/>
        </w:rPr>
      </w:pPr>
      <w:r w:rsidRPr="00DC4A6F">
        <w:rPr>
          <w:rFonts w:cs="Arial"/>
          <w:sz w:val="22"/>
          <w:szCs w:val="22"/>
        </w:rPr>
        <w:t xml:space="preserve">Designar un representante para actuar en su nombre a quien pueda consultar </w:t>
      </w:r>
      <w:r w:rsidR="00FC3C6D" w:rsidRPr="00DC4A6F">
        <w:rPr>
          <w:rFonts w:cs="Arial"/>
          <w:sz w:val="22"/>
          <w:szCs w:val="22"/>
        </w:rPr>
        <w:t xml:space="preserve">la </w:t>
      </w:r>
      <w:r w:rsidR="00321BE7">
        <w:rPr>
          <w:rFonts w:cs="Arial"/>
          <w:sz w:val="22"/>
          <w:szCs w:val="22"/>
        </w:rPr>
        <w:t>XXX</w:t>
      </w:r>
      <w:r w:rsidR="00FC3C6D" w:rsidRPr="00DC4A6F">
        <w:rPr>
          <w:rFonts w:cs="Arial"/>
          <w:sz w:val="22"/>
          <w:szCs w:val="22"/>
        </w:rPr>
        <w:t xml:space="preserve"> </w:t>
      </w:r>
      <w:r w:rsidRPr="00DC4A6F">
        <w:rPr>
          <w:rFonts w:cs="Arial"/>
          <w:sz w:val="22"/>
          <w:szCs w:val="22"/>
        </w:rPr>
        <w:t xml:space="preserve">y cuyas instrucciones, solicitudes y decisiones comprometan a </w:t>
      </w:r>
      <w:r w:rsidR="00321BE7">
        <w:rPr>
          <w:rFonts w:cs="Arial"/>
          <w:b/>
          <w:sz w:val="22"/>
          <w:szCs w:val="22"/>
        </w:rPr>
        <w:t>TRANSELCA</w:t>
      </w:r>
      <w:r w:rsidRPr="00DC4A6F">
        <w:rPr>
          <w:rFonts w:cs="Arial"/>
          <w:sz w:val="22"/>
          <w:szCs w:val="22"/>
        </w:rPr>
        <w:t xml:space="preserve"> en todos los asuntos relacionados con este </w:t>
      </w:r>
      <w:r w:rsidR="00344DC6" w:rsidRPr="00DC4A6F">
        <w:rPr>
          <w:rFonts w:cs="Arial"/>
          <w:sz w:val="22"/>
          <w:szCs w:val="22"/>
        </w:rPr>
        <w:t xml:space="preserve">Contrato </w:t>
      </w:r>
      <w:r w:rsidRPr="00DC4A6F">
        <w:rPr>
          <w:rFonts w:cs="Arial"/>
          <w:sz w:val="22"/>
          <w:szCs w:val="22"/>
        </w:rPr>
        <w:t xml:space="preserve">y las demás que correspondan de acuerdo a la naturaleza del </w:t>
      </w:r>
      <w:r w:rsidR="00344DC6" w:rsidRPr="00DC4A6F">
        <w:rPr>
          <w:rFonts w:cs="Arial"/>
          <w:sz w:val="22"/>
          <w:szCs w:val="22"/>
        </w:rPr>
        <w:t>Contrato</w:t>
      </w:r>
      <w:r w:rsidRPr="00DC4A6F">
        <w:rPr>
          <w:rFonts w:cs="Arial"/>
          <w:sz w:val="22"/>
          <w:szCs w:val="22"/>
        </w:rPr>
        <w:t>.</w:t>
      </w:r>
      <w:r w:rsidR="00B95DF3" w:rsidRPr="00DC4A6F">
        <w:rPr>
          <w:rFonts w:cs="Arial"/>
          <w:sz w:val="22"/>
          <w:szCs w:val="22"/>
        </w:rPr>
        <w:t xml:space="preserve"> </w:t>
      </w:r>
    </w:p>
    <w:p w:rsidR="00FE0BE2" w:rsidRPr="00DC4A6F" w:rsidRDefault="00FE0BE2" w:rsidP="00F2673C">
      <w:pPr>
        <w:jc w:val="both"/>
        <w:rPr>
          <w:rFonts w:cs="Arial"/>
          <w:sz w:val="22"/>
          <w:szCs w:val="22"/>
        </w:rPr>
      </w:pPr>
    </w:p>
    <w:p w:rsidR="00FE0BE2" w:rsidRDefault="00B95DF3" w:rsidP="00C527C0">
      <w:pPr>
        <w:pStyle w:val="Prrafodelista"/>
        <w:numPr>
          <w:ilvl w:val="0"/>
          <w:numId w:val="16"/>
        </w:numPr>
        <w:jc w:val="both"/>
        <w:rPr>
          <w:rFonts w:cs="Arial"/>
          <w:sz w:val="22"/>
          <w:szCs w:val="22"/>
        </w:rPr>
      </w:pPr>
      <w:r w:rsidRPr="00DC4A6F">
        <w:rPr>
          <w:rFonts w:cs="Arial"/>
          <w:sz w:val="22"/>
          <w:szCs w:val="22"/>
        </w:rPr>
        <w:lastRenderedPageBreak/>
        <w:t xml:space="preserve">Si se llegasen a presentar penalizaciones por indisponibilidad en los activos de propiedad de </w:t>
      </w:r>
      <w:r w:rsidR="00321BE7">
        <w:rPr>
          <w:rFonts w:cs="Arial"/>
          <w:sz w:val="22"/>
          <w:szCs w:val="22"/>
        </w:rPr>
        <w:t>XXX</w:t>
      </w:r>
      <w:r w:rsidRPr="00DC4A6F">
        <w:rPr>
          <w:rFonts w:cs="Arial"/>
          <w:sz w:val="22"/>
          <w:szCs w:val="22"/>
        </w:rPr>
        <w:t xml:space="preserve"> debidas a problemas imputables a </w:t>
      </w:r>
      <w:r w:rsidR="00321BE7">
        <w:rPr>
          <w:rFonts w:cs="Arial"/>
          <w:sz w:val="22"/>
          <w:szCs w:val="22"/>
        </w:rPr>
        <w:t xml:space="preserve">TRANSELCA </w:t>
      </w:r>
      <w:r w:rsidRPr="00DC4A6F">
        <w:rPr>
          <w:rFonts w:cs="Arial"/>
          <w:sz w:val="22"/>
          <w:szCs w:val="22"/>
        </w:rPr>
        <w:t xml:space="preserve"> durante la etapa de Operación comercial de sus activos, éstas deberán ser asumidas por </w:t>
      </w:r>
      <w:r w:rsidR="00321BE7">
        <w:rPr>
          <w:rFonts w:cs="Arial"/>
          <w:b/>
          <w:sz w:val="22"/>
          <w:szCs w:val="22"/>
        </w:rPr>
        <w:t>TRANSELCA</w:t>
      </w:r>
      <w:r w:rsidRPr="00DC4A6F">
        <w:rPr>
          <w:rFonts w:cs="Arial"/>
          <w:sz w:val="22"/>
          <w:szCs w:val="22"/>
        </w:rPr>
        <w:t>. Las penalizaciones se calcularán como la diferencia entre las compensaciones liquidadas por el Liquidador y Administrador de Cuentas -LAC-</w:t>
      </w:r>
      <w:r w:rsidR="00084F08" w:rsidRPr="00DC4A6F">
        <w:rPr>
          <w:rFonts w:cs="Arial"/>
          <w:sz w:val="22"/>
          <w:szCs w:val="22"/>
        </w:rPr>
        <w:t xml:space="preserve"> </w:t>
      </w:r>
    </w:p>
    <w:p w:rsidR="00F12E60" w:rsidRPr="00014E69" w:rsidRDefault="00F12E60" w:rsidP="001C365B">
      <w:pPr>
        <w:jc w:val="both"/>
        <w:rPr>
          <w:rFonts w:cs="Arial"/>
          <w:sz w:val="22"/>
          <w:szCs w:val="22"/>
        </w:rPr>
      </w:pPr>
    </w:p>
    <w:p w:rsidR="00FE0BE2" w:rsidRPr="00DC4A6F" w:rsidRDefault="00FE0BE2" w:rsidP="00F2673C">
      <w:pPr>
        <w:jc w:val="both"/>
        <w:rPr>
          <w:rFonts w:cs="Arial"/>
          <w:sz w:val="22"/>
          <w:szCs w:val="22"/>
        </w:rPr>
      </w:pPr>
    </w:p>
    <w:p w:rsidR="00FE0BE2" w:rsidRPr="00DC4A6F" w:rsidRDefault="00800476" w:rsidP="00F2673C">
      <w:pPr>
        <w:jc w:val="both"/>
        <w:rPr>
          <w:rFonts w:cs="Arial"/>
          <w:sz w:val="22"/>
          <w:szCs w:val="22"/>
        </w:rPr>
      </w:pPr>
      <w:r w:rsidRPr="00DC4A6F">
        <w:rPr>
          <w:rFonts w:cs="Arial"/>
          <w:b/>
          <w:sz w:val="22"/>
          <w:szCs w:val="22"/>
        </w:rPr>
        <w:t>CLÁUSULA QUINTA.</w:t>
      </w:r>
      <w:r w:rsidR="00753E55" w:rsidRPr="00DC4A6F">
        <w:rPr>
          <w:rFonts w:cs="Arial"/>
          <w:b/>
          <w:sz w:val="22"/>
          <w:szCs w:val="22"/>
        </w:rPr>
        <w:t xml:space="preserve"> PUNTO DE CONEXIÓN </w:t>
      </w:r>
      <w:r w:rsidR="00DD10B7" w:rsidRPr="00DC4A6F">
        <w:rPr>
          <w:rFonts w:cs="Arial"/>
          <w:b/>
          <w:sz w:val="22"/>
          <w:szCs w:val="22"/>
        </w:rPr>
        <w:t xml:space="preserve">DEL PROYECTO, </w:t>
      </w:r>
      <w:r w:rsidRPr="00DC4A6F">
        <w:rPr>
          <w:rFonts w:cs="Arial"/>
          <w:b/>
          <w:sz w:val="22"/>
          <w:szCs w:val="22"/>
        </w:rPr>
        <w:t>PERMISO DE ACCESO Y AUTORIZACIÓN DE USO DE</w:t>
      </w:r>
      <w:r w:rsidR="00753E55" w:rsidRPr="00DC4A6F">
        <w:rPr>
          <w:rFonts w:cs="Arial"/>
          <w:b/>
          <w:sz w:val="22"/>
          <w:szCs w:val="22"/>
        </w:rPr>
        <w:t xml:space="preserve"> RECONFIGURACIÓN DE LA</w:t>
      </w:r>
      <w:r w:rsidR="001C365B">
        <w:rPr>
          <w:rFonts w:cs="Arial"/>
          <w:b/>
          <w:sz w:val="22"/>
          <w:szCs w:val="22"/>
        </w:rPr>
        <w:t>S</w:t>
      </w:r>
      <w:r w:rsidR="00753E55" w:rsidRPr="00DC4A6F">
        <w:rPr>
          <w:rFonts w:cs="Arial"/>
          <w:b/>
          <w:sz w:val="22"/>
          <w:szCs w:val="22"/>
        </w:rPr>
        <w:t xml:space="preserve"> </w:t>
      </w:r>
      <w:proofErr w:type="gramStart"/>
      <w:r w:rsidR="00753E55" w:rsidRPr="00DC4A6F">
        <w:rPr>
          <w:rFonts w:cs="Arial"/>
          <w:b/>
          <w:sz w:val="22"/>
          <w:szCs w:val="22"/>
        </w:rPr>
        <w:t>LÍNEA</w:t>
      </w:r>
      <w:r w:rsidR="001C365B">
        <w:rPr>
          <w:rFonts w:cs="Arial"/>
          <w:b/>
          <w:sz w:val="22"/>
          <w:szCs w:val="22"/>
        </w:rPr>
        <w:t>S</w:t>
      </w:r>
      <w:r w:rsidR="00753E55" w:rsidRPr="00DC4A6F">
        <w:rPr>
          <w:rFonts w:cs="Arial"/>
          <w:b/>
          <w:sz w:val="22"/>
          <w:szCs w:val="22"/>
        </w:rPr>
        <w:t xml:space="preserve"> </w:t>
      </w:r>
      <w:r w:rsidR="001C365B" w:rsidRPr="00685BC3">
        <w:rPr>
          <w:rFonts w:cs="Arial"/>
          <w:sz w:val="22"/>
          <w:szCs w:val="22"/>
        </w:rPr>
        <w:t>:</w:t>
      </w:r>
      <w:proofErr w:type="gramEnd"/>
      <w:r w:rsidR="001C365B" w:rsidRPr="00685BC3">
        <w:rPr>
          <w:rFonts w:cs="Arial"/>
          <w:sz w:val="22"/>
          <w:szCs w:val="22"/>
        </w:rPr>
        <w:t xml:space="preserve">   </w:t>
      </w:r>
      <w:r w:rsidR="001C365B" w:rsidRPr="001C365B">
        <w:rPr>
          <w:rFonts w:cs="Arial"/>
          <w:b/>
          <w:sz w:val="22"/>
          <w:szCs w:val="22"/>
        </w:rPr>
        <w:t xml:space="preserve">FUNDACIÓN  – SANTA MARTA </w:t>
      </w:r>
      <w:r w:rsidR="00321BE7" w:rsidRPr="001C365B">
        <w:rPr>
          <w:rFonts w:cs="Arial"/>
          <w:b/>
          <w:sz w:val="22"/>
          <w:szCs w:val="22"/>
        </w:rPr>
        <w:t xml:space="preserve"> </w:t>
      </w:r>
      <w:r w:rsidRPr="001C365B">
        <w:rPr>
          <w:rFonts w:cs="Arial"/>
          <w:b/>
          <w:sz w:val="22"/>
          <w:szCs w:val="22"/>
        </w:rPr>
        <w:t>DE</w:t>
      </w:r>
      <w:r w:rsidR="00753E55" w:rsidRPr="001C365B">
        <w:rPr>
          <w:rFonts w:cs="Arial"/>
          <w:b/>
          <w:sz w:val="22"/>
          <w:szCs w:val="22"/>
        </w:rPr>
        <w:t xml:space="preserve"> PROPIEDAD DE</w:t>
      </w:r>
      <w:r w:rsidRPr="001C365B">
        <w:rPr>
          <w:rFonts w:cs="Arial"/>
          <w:b/>
          <w:sz w:val="22"/>
          <w:szCs w:val="22"/>
        </w:rPr>
        <w:t xml:space="preserve"> </w:t>
      </w:r>
      <w:r w:rsidR="00321BE7" w:rsidRPr="001C365B">
        <w:rPr>
          <w:rFonts w:cs="Arial"/>
          <w:b/>
          <w:sz w:val="22"/>
          <w:szCs w:val="22"/>
        </w:rPr>
        <w:t>TRANSELC</w:t>
      </w:r>
      <w:r w:rsidR="00321BE7">
        <w:rPr>
          <w:rFonts w:cs="Arial"/>
          <w:b/>
          <w:sz w:val="22"/>
          <w:szCs w:val="22"/>
        </w:rPr>
        <w:t>A</w:t>
      </w:r>
      <w:r w:rsidRPr="00DC4A6F">
        <w:rPr>
          <w:rFonts w:cs="Arial"/>
          <w:sz w:val="22"/>
          <w:szCs w:val="22"/>
        </w:rPr>
        <w:t xml:space="preserve">: </w:t>
      </w:r>
      <w:r w:rsidR="00344DC6" w:rsidRPr="00DC4A6F">
        <w:rPr>
          <w:rFonts w:cs="Arial"/>
          <w:sz w:val="22"/>
          <w:szCs w:val="22"/>
        </w:rPr>
        <w:t xml:space="preserve"> </w:t>
      </w:r>
      <w:r w:rsidR="00321BE7">
        <w:rPr>
          <w:rFonts w:cs="Arial"/>
          <w:sz w:val="22"/>
          <w:szCs w:val="22"/>
        </w:rPr>
        <w:t xml:space="preserve">TRANSELCA </w:t>
      </w:r>
      <w:r w:rsidR="00344DC6" w:rsidRPr="00DC4A6F">
        <w:rPr>
          <w:rFonts w:cs="Arial"/>
          <w:sz w:val="22"/>
          <w:szCs w:val="22"/>
        </w:rPr>
        <w:t>se obliga a:</w:t>
      </w:r>
    </w:p>
    <w:p w:rsidR="00FE0BE2" w:rsidRPr="00DC4A6F" w:rsidRDefault="00FE0BE2" w:rsidP="00F2673C">
      <w:pPr>
        <w:jc w:val="both"/>
        <w:rPr>
          <w:rFonts w:cs="Arial"/>
          <w:sz w:val="22"/>
          <w:szCs w:val="22"/>
        </w:rPr>
      </w:pPr>
    </w:p>
    <w:p w:rsidR="00FE0BE2" w:rsidRPr="00DC4A6F" w:rsidRDefault="00800476" w:rsidP="00FE0BE2">
      <w:pPr>
        <w:jc w:val="both"/>
        <w:rPr>
          <w:rFonts w:cs="Arial"/>
          <w:b/>
          <w:sz w:val="22"/>
          <w:szCs w:val="22"/>
        </w:rPr>
      </w:pPr>
      <w:r w:rsidRPr="001A24B3">
        <w:rPr>
          <w:rFonts w:cs="Arial"/>
          <w:sz w:val="22"/>
          <w:szCs w:val="22"/>
        </w:rPr>
        <w:t xml:space="preserve">Conceder a </w:t>
      </w:r>
      <w:r w:rsidR="00321BE7">
        <w:rPr>
          <w:rFonts w:cs="Arial"/>
          <w:sz w:val="22"/>
          <w:szCs w:val="22"/>
        </w:rPr>
        <w:t>XXX</w:t>
      </w:r>
      <w:r w:rsidRPr="001A24B3">
        <w:rPr>
          <w:rFonts w:cs="Arial"/>
          <w:sz w:val="22"/>
          <w:szCs w:val="22"/>
        </w:rPr>
        <w:t xml:space="preserve"> el</w:t>
      </w:r>
      <w:r w:rsidR="00753E55" w:rsidRPr="001A24B3">
        <w:rPr>
          <w:rFonts w:cs="Arial"/>
          <w:sz w:val="22"/>
          <w:szCs w:val="22"/>
        </w:rPr>
        <w:t xml:space="preserve"> permiso</w:t>
      </w:r>
      <w:r w:rsidR="00FC772C" w:rsidRPr="001A24B3">
        <w:rPr>
          <w:rFonts w:cs="Arial"/>
          <w:sz w:val="22"/>
          <w:szCs w:val="22"/>
        </w:rPr>
        <w:t xml:space="preserve"> de reconfig</w:t>
      </w:r>
      <w:r w:rsidR="00457D3D">
        <w:rPr>
          <w:rFonts w:cs="Arial"/>
          <w:sz w:val="22"/>
          <w:szCs w:val="22"/>
        </w:rPr>
        <w:t>uración de la</w:t>
      </w:r>
      <w:r w:rsidR="001C365B">
        <w:rPr>
          <w:rFonts w:cs="Arial"/>
          <w:sz w:val="22"/>
          <w:szCs w:val="22"/>
        </w:rPr>
        <w:t>s</w:t>
      </w:r>
      <w:r w:rsidR="00457D3D">
        <w:rPr>
          <w:rFonts w:cs="Arial"/>
          <w:sz w:val="22"/>
          <w:szCs w:val="22"/>
        </w:rPr>
        <w:t xml:space="preserve"> actual</w:t>
      </w:r>
      <w:r w:rsidR="001C365B">
        <w:rPr>
          <w:rFonts w:cs="Arial"/>
          <w:sz w:val="22"/>
          <w:szCs w:val="22"/>
        </w:rPr>
        <w:t>es</w:t>
      </w:r>
      <w:r w:rsidR="00457D3D">
        <w:rPr>
          <w:rFonts w:cs="Arial"/>
          <w:sz w:val="22"/>
          <w:szCs w:val="22"/>
        </w:rPr>
        <w:t xml:space="preserve"> línea</w:t>
      </w:r>
      <w:r w:rsidR="001C365B">
        <w:rPr>
          <w:rFonts w:cs="Arial"/>
          <w:sz w:val="22"/>
          <w:szCs w:val="22"/>
        </w:rPr>
        <w:t>s</w:t>
      </w:r>
      <w:r w:rsidR="00457D3D">
        <w:rPr>
          <w:rFonts w:cs="Arial"/>
          <w:sz w:val="22"/>
          <w:szCs w:val="22"/>
        </w:rPr>
        <w:t xml:space="preserve"> de 22</w:t>
      </w:r>
      <w:r w:rsidR="00FC772C" w:rsidRPr="001A24B3">
        <w:rPr>
          <w:rFonts w:cs="Arial"/>
          <w:sz w:val="22"/>
          <w:szCs w:val="22"/>
        </w:rPr>
        <w:t xml:space="preserve">0 </w:t>
      </w:r>
      <w:proofErr w:type="gramStart"/>
      <w:r w:rsidR="00FC772C" w:rsidRPr="001A24B3">
        <w:rPr>
          <w:rFonts w:cs="Arial"/>
          <w:sz w:val="22"/>
          <w:szCs w:val="22"/>
        </w:rPr>
        <w:t xml:space="preserve">kV </w:t>
      </w:r>
      <w:r w:rsidR="001C365B" w:rsidRPr="00685BC3">
        <w:rPr>
          <w:rFonts w:cs="Arial"/>
          <w:sz w:val="22"/>
          <w:szCs w:val="22"/>
        </w:rPr>
        <w:t>:</w:t>
      </w:r>
      <w:proofErr w:type="gramEnd"/>
      <w:r w:rsidR="001C365B" w:rsidRPr="00685BC3">
        <w:rPr>
          <w:rFonts w:cs="Arial"/>
          <w:sz w:val="22"/>
          <w:szCs w:val="22"/>
        </w:rPr>
        <w:t xml:space="preserve">   Fundación –– Santa Marta</w:t>
      </w:r>
      <w:r w:rsidR="00DD10B7" w:rsidRPr="001A24B3">
        <w:rPr>
          <w:rFonts w:cs="Arial"/>
          <w:sz w:val="22"/>
          <w:szCs w:val="22"/>
        </w:rPr>
        <w:t>,</w:t>
      </w:r>
      <w:r w:rsidR="00FC772C" w:rsidRPr="001A24B3">
        <w:rPr>
          <w:rFonts w:cs="Arial"/>
          <w:sz w:val="22"/>
          <w:szCs w:val="22"/>
        </w:rPr>
        <w:t xml:space="preserve"> </w:t>
      </w:r>
      <w:r w:rsidR="00DD10B7" w:rsidRPr="001A24B3">
        <w:rPr>
          <w:rFonts w:cs="Arial"/>
          <w:sz w:val="22"/>
          <w:szCs w:val="22"/>
        </w:rPr>
        <w:t>abriendo pases en la</w:t>
      </w:r>
      <w:r w:rsidR="001C365B">
        <w:rPr>
          <w:rFonts w:cs="Arial"/>
          <w:sz w:val="22"/>
          <w:szCs w:val="22"/>
        </w:rPr>
        <w:t>s</w:t>
      </w:r>
      <w:r w:rsidR="00DD10B7" w:rsidRPr="001A24B3">
        <w:rPr>
          <w:rFonts w:cs="Arial"/>
          <w:sz w:val="22"/>
          <w:szCs w:val="22"/>
        </w:rPr>
        <w:t xml:space="preserve"> torre</w:t>
      </w:r>
      <w:r w:rsidR="001C365B">
        <w:rPr>
          <w:rFonts w:cs="Arial"/>
          <w:sz w:val="22"/>
          <w:szCs w:val="22"/>
        </w:rPr>
        <w:t>s</w:t>
      </w:r>
      <w:r w:rsidR="00DD10B7" w:rsidRPr="001A24B3">
        <w:rPr>
          <w:rFonts w:cs="Arial"/>
          <w:sz w:val="22"/>
          <w:szCs w:val="22"/>
        </w:rPr>
        <w:t xml:space="preserve"> de retención No </w:t>
      </w:r>
      <w:r w:rsidR="00457D3D">
        <w:rPr>
          <w:rFonts w:cs="Arial"/>
          <w:sz w:val="22"/>
          <w:szCs w:val="22"/>
        </w:rPr>
        <w:t>XXX</w:t>
      </w:r>
      <w:r w:rsidR="00DD10B7" w:rsidRPr="001A24B3">
        <w:rPr>
          <w:rFonts w:cs="Arial"/>
          <w:sz w:val="22"/>
          <w:szCs w:val="22"/>
        </w:rPr>
        <w:t xml:space="preserve"> de propiedad de </w:t>
      </w:r>
      <w:r w:rsidR="00457D3D">
        <w:rPr>
          <w:rFonts w:cs="Arial"/>
          <w:b/>
          <w:sz w:val="22"/>
          <w:szCs w:val="22"/>
        </w:rPr>
        <w:t>TRANSELCA</w:t>
      </w:r>
      <w:r w:rsidR="00DD10B7" w:rsidRPr="001A24B3">
        <w:rPr>
          <w:rFonts w:cs="Arial"/>
          <w:sz w:val="22"/>
          <w:szCs w:val="22"/>
        </w:rPr>
        <w:t>.</w:t>
      </w:r>
      <w:r w:rsidR="008E142B" w:rsidRPr="001A24B3">
        <w:rPr>
          <w:rFonts w:cs="Arial"/>
          <w:sz w:val="22"/>
          <w:szCs w:val="22"/>
        </w:rPr>
        <w:t xml:space="preserve"> La línea de 2</w:t>
      </w:r>
      <w:r w:rsidR="00457D3D">
        <w:rPr>
          <w:rFonts w:cs="Arial"/>
          <w:sz w:val="22"/>
          <w:szCs w:val="22"/>
        </w:rPr>
        <w:t>2</w:t>
      </w:r>
      <w:r w:rsidR="008E142B" w:rsidRPr="001A24B3">
        <w:rPr>
          <w:rFonts w:cs="Arial"/>
          <w:sz w:val="22"/>
          <w:szCs w:val="22"/>
        </w:rPr>
        <w:t xml:space="preserve">0 </w:t>
      </w:r>
      <w:proofErr w:type="gramStart"/>
      <w:r w:rsidR="008E142B" w:rsidRPr="001A24B3">
        <w:rPr>
          <w:rFonts w:cs="Arial"/>
          <w:sz w:val="22"/>
          <w:szCs w:val="22"/>
        </w:rPr>
        <w:t>kV</w:t>
      </w:r>
      <w:r w:rsidR="00DD10B7" w:rsidRPr="001A24B3">
        <w:rPr>
          <w:rFonts w:cs="Arial"/>
          <w:sz w:val="22"/>
          <w:szCs w:val="22"/>
        </w:rPr>
        <w:t xml:space="preserve"> </w:t>
      </w:r>
      <w:r w:rsidR="001C365B" w:rsidRPr="00685BC3">
        <w:rPr>
          <w:rFonts w:cs="Arial"/>
          <w:sz w:val="22"/>
          <w:szCs w:val="22"/>
        </w:rPr>
        <w:t>:</w:t>
      </w:r>
      <w:proofErr w:type="gramEnd"/>
      <w:r w:rsidR="001C365B" w:rsidRPr="00685BC3">
        <w:rPr>
          <w:rFonts w:cs="Arial"/>
          <w:sz w:val="22"/>
          <w:szCs w:val="22"/>
        </w:rPr>
        <w:t xml:space="preserve">   Fundación  – </w:t>
      </w:r>
      <w:r w:rsidR="001C365B">
        <w:rPr>
          <w:rFonts w:cs="Arial"/>
          <w:sz w:val="22"/>
          <w:szCs w:val="22"/>
        </w:rPr>
        <w:t xml:space="preserve">Rio Cordoba  </w:t>
      </w:r>
      <w:r w:rsidR="00DD10B7" w:rsidRPr="001A24B3">
        <w:rPr>
          <w:rFonts w:cs="Arial"/>
          <w:sz w:val="22"/>
          <w:szCs w:val="22"/>
        </w:rPr>
        <w:t xml:space="preserve">se conecta en el vano de la actual línea </w:t>
      </w:r>
      <w:r w:rsidR="001C365B" w:rsidRPr="00685BC3">
        <w:rPr>
          <w:rFonts w:cs="Arial"/>
          <w:sz w:val="22"/>
          <w:szCs w:val="22"/>
        </w:rPr>
        <w:t>:   Fundación – Santa Marta</w:t>
      </w:r>
      <w:r w:rsidR="001C365B">
        <w:rPr>
          <w:rFonts w:cs="Arial"/>
          <w:sz w:val="22"/>
          <w:szCs w:val="22"/>
        </w:rPr>
        <w:t xml:space="preserve"> </w:t>
      </w:r>
      <w:r w:rsidR="00DD10B7" w:rsidRPr="001A24B3">
        <w:rPr>
          <w:rFonts w:cs="Arial"/>
          <w:sz w:val="22"/>
          <w:szCs w:val="22"/>
        </w:rPr>
        <w:t>en</w:t>
      </w:r>
      <w:r w:rsidR="00702005">
        <w:rPr>
          <w:rFonts w:cs="Arial"/>
          <w:sz w:val="22"/>
          <w:szCs w:val="22"/>
        </w:rPr>
        <w:t xml:space="preserve"> </w:t>
      </w:r>
      <w:r w:rsidR="00DD10B7" w:rsidRPr="001A24B3">
        <w:rPr>
          <w:rFonts w:cs="Arial"/>
          <w:sz w:val="22"/>
          <w:szCs w:val="22"/>
        </w:rPr>
        <w:t>la</w:t>
      </w:r>
      <w:r w:rsidR="001C365B">
        <w:rPr>
          <w:rFonts w:cs="Arial"/>
          <w:sz w:val="22"/>
          <w:szCs w:val="22"/>
        </w:rPr>
        <w:t>s</w:t>
      </w:r>
      <w:r w:rsidR="00DD10B7" w:rsidRPr="001A24B3">
        <w:rPr>
          <w:rFonts w:cs="Arial"/>
          <w:sz w:val="22"/>
          <w:szCs w:val="22"/>
        </w:rPr>
        <w:t xml:space="preserve"> torre</w:t>
      </w:r>
      <w:r w:rsidR="001C365B">
        <w:rPr>
          <w:rFonts w:cs="Arial"/>
          <w:sz w:val="22"/>
          <w:szCs w:val="22"/>
        </w:rPr>
        <w:t>s</w:t>
      </w:r>
      <w:r w:rsidR="00DD10B7" w:rsidRPr="001A24B3">
        <w:rPr>
          <w:rFonts w:cs="Arial"/>
          <w:sz w:val="22"/>
          <w:szCs w:val="22"/>
        </w:rPr>
        <w:t xml:space="preserve"> No </w:t>
      </w:r>
      <w:r w:rsidR="00457D3D">
        <w:rPr>
          <w:rFonts w:cs="Arial"/>
          <w:sz w:val="22"/>
          <w:szCs w:val="22"/>
        </w:rPr>
        <w:t>XXX</w:t>
      </w:r>
      <w:r w:rsidR="00DD10B7" w:rsidRPr="001A24B3">
        <w:rPr>
          <w:rFonts w:cs="Arial"/>
          <w:sz w:val="22"/>
          <w:szCs w:val="22"/>
        </w:rPr>
        <w:t xml:space="preserve"> de propiedad de </w:t>
      </w:r>
      <w:r w:rsidR="00457D3D">
        <w:rPr>
          <w:rFonts w:cs="Arial"/>
          <w:b/>
          <w:sz w:val="22"/>
          <w:szCs w:val="22"/>
        </w:rPr>
        <w:t>TRANSELCA</w:t>
      </w:r>
      <w:r w:rsidR="00DD10B7" w:rsidRPr="001A24B3">
        <w:rPr>
          <w:rFonts w:cs="Arial"/>
          <w:b/>
          <w:sz w:val="22"/>
          <w:szCs w:val="22"/>
        </w:rPr>
        <w:t xml:space="preserve"> </w:t>
      </w:r>
      <w:r w:rsidR="00DD10B7" w:rsidRPr="001A24B3">
        <w:rPr>
          <w:rFonts w:cs="Arial"/>
          <w:sz w:val="22"/>
          <w:szCs w:val="22"/>
        </w:rPr>
        <w:t xml:space="preserve">desde </w:t>
      </w:r>
      <w:r w:rsidR="00F2673C" w:rsidRPr="001A24B3">
        <w:rPr>
          <w:rFonts w:cs="Arial"/>
          <w:sz w:val="22"/>
          <w:szCs w:val="22"/>
        </w:rPr>
        <w:t xml:space="preserve">la torre </w:t>
      </w:r>
      <w:r w:rsidR="00457D3D">
        <w:rPr>
          <w:rFonts w:cs="Arial"/>
          <w:sz w:val="22"/>
          <w:szCs w:val="22"/>
        </w:rPr>
        <w:t>X</w:t>
      </w:r>
      <w:r w:rsidR="00DD10B7" w:rsidRPr="001A24B3">
        <w:rPr>
          <w:rFonts w:cs="Arial"/>
          <w:sz w:val="22"/>
          <w:szCs w:val="22"/>
        </w:rPr>
        <w:t xml:space="preserve"> de propiedad de </w:t>
      </w:r>
      <w:r w:rsidR="00457D3D">
        <w:rPr>
          <w:rFonts w:cs="Arial"/>
          <w:sz w:val="22"/>
          <w:szCs w:val="22"/>
        </w:rPr>
        <w:t>XXXX</w:t>
      </w:r>
      <w:r w:rsidR="00DD10B7" w:rsidRPr="001A24B3">
        <w:rPr>
          <w:rFonts w:cs="Arial"/>
          <w:sz w:val="22"/>
          <w:szCs w:val="22"/>
        </w:rPr>
        <w:t xml:space="preserve">. </w:t>
      </w:r>
      <w:r w:rsidR="008E142B" w:rsidRPr="001A24B3">
        <w:rPr>
          <w:rFonts w:cs="Arial"/>
          <w:sz w:val="22"/>
          <w:szCs w:val="22"/>
        </w:rPr>
        <w:t>La línea de 2</w:t>
      </w:r>
      <w:r w:rsidR="00457D3D">
        <w:rPr>
          <w:rFonts w:cs="Arial"/>
          <w:sz w:val="22"/>
          <w:szCs w:val="22"/>
        </w:rPr>
        <w:t>2</w:t>
      </w:r>
      <w:r w:rsidR="008E142B" w:rsidRPr="001A24B3">
        <w:rPr>
          <w:rFonts w:cs="Arial"/>
          <w:sz w:val="22"/>
          <w:szCs w:val="22"/>
        </w:rPr>
        <w:t xml:space="preserve">0 kV </w:t>
      </w:r>
      <w:r w:rsidR="00492718">
        <w:rPr>
          <w:rFonts w:cs="Arial"/>
          <w:sz w:val="22"/>
          <w:szCs w:val="22"/>
        </w:rPr>
        <w:t xml:space="preserve">Rio Cordoba </w:t>
      </w:r>
      <w:r w:rsidR="00457D3D">
        <w:rPr>
          <w:rFonts w:cs="Arial"/>
          <w:sz w:val="22"/>
          <w:szCs w:val="22"/>
        </w:rPr>
        <w:t>–</w:t>
      </w:r>
      <w:r w:rsidR="00DD10B7" w:rsidRPr="001A24B3">
        <w:rPr>
          <w:rFonts w:cs="Arial"/>
          <w:sz w:val="22"/>
          <w:szCs w:val="22"/>
        </w:rPr>
        <w:t xml:space="preserve"> </w:t>
      </w:r>
      <w:r w:rsidR="001C365B">
        <w:rPr>
          <w:rFonts w:cs="Arial"/>
          <w:sz w:val="22"/>
          <w:szCs w:val="22"/>
        </w:rPr>
        <w:t xml:space="preserve">Santa Marta </w:t>
      </w:r>
      <w:r w:rsidR="00DD10B7" w:rsidRPr="001A24B3">
        <w:rPr>
          <w:rFonts w:cs="Arial"/>
          <w:sz w:val="22"/>
          <w:szCs w:val="22"/>
        </w:rPr>
        <w:t xml:space="preserve">se conecta en el vano de la actual línea </w:t>
      </w:r>
      <w:r w:rsidR="008E142B" w:rsidRPr="001A24B3">
        <w:rPr>
          <w:rFonts w:cs="Arial"/>
          <w:sz w:val="22"/>
          <w:szCs w:val="22"/>
        </w:rPr>
        <w:t>de 2</w:t>
      </w:r>
      <w:r w:rsidR="00457D3D">
        <w:rPr>
          <w:rFonts w:cs="Arial"/>
          <w:sz w:val="22"/>
          <w:szCs w:val="22"/>
        </w:rPr>
        <w:t>2</w:t>
      </w:r>
      <w:r w:rsidR="008E142B" w:rsidRPr="001A24B3">
        <w:rPr>
          <w:rFonts w:cs="Arial"/>
          <w:sz w:val="22"/>
          <w:szCs w:val="22"/>
        </w:rPr>
        <w:t xml:space="preserve">0 kV </w:t>
      </w:r>
      <w:r w:rsidR="00492718">
        <w:rPr>
          <w:rFonts w:cs="Arial"/>
          <w:sz w:val="22"/>
          <w:szCs w:val="22"/>
        </w:rPr>
        <w:t xml:space="preserve">Fundación Santa Marta </w:t>
      </w:r>
      <w:r w:rsidR="00457D3D">
        <w:rPr>
          <w:rFonts w:cs="Arial"/>
          <w:sz w:val="22"/>
          <w:szCs w:val="22"/>
        </w:rPr>
        <w:t xml:space="preserve"> </w:t>
      </w:r>
      <w:r w:rsidR="00DD10B7" w:rsidRPr="001A24B3">
        <w:rPr>
          <w:rFonts w:cs="Arial"/>
          <w:sz w:val="22"/>
          <w:szCs w:val="22"/>
        </w:rPr>
        <w:t xml:space="preserve">entre las torres Nos </w:t>
      </w:r>
      <w:r w:rsidR="00457D3D">
        <w:rPr>
          <w:rFonts w:cs="Arial"/>
          <w:sz w:val="22"/>
          <w:szCs w:val="22"/>
        </w:rPr>
        <w:t>xxx</w:t>
      </w:r>
      <w:r w:rsidR="00DD10B7" w:rsidRPr="001A24B3">
        <w:rPr>
          <w:rFonts w:cs="Arial"/>
          <w:sz w:val="22"/>
          <w:szCs w:val="22"/>
        </w:rPr>
        <w:t xml:space="preserve"> y </w:t>
      </w:r>
      <w:r w:rsidR="00457D3D">
        <w:rPr>
          <w:rFonts w:cs="Arial"/>
          <w:sz w:val="22"/>
          <w:szCs w:val="22"/>
        </w:rPr>
        <w:t>xxx</w:t>
      </w:r>
      <w:r w:rsidR="00DD10B7" w:rsidRPr="001A24B3">
        <w:rPr>
          <w:rFonts w:cs="Arial"/>
          <w:sz w:val="22"/>
          <w:szCs w:val="22"/>
        </w:rPr>
        <w:t xml:space="preserve"> de propiedad de </w:t>
      </w:r>
      <w:r w:rsidR="00457D3D">
        <w:rPr>
          <w:rFonts w:cs="Arial"/>
          <w:b/>
          <w:sz w:val="22"/>
          <w:szCs w:val="22"/>
        </w:rPr>
        <w:t>TRANSELCA</w:t>
      </w:r>
      <w:r w:rsidR="00DD10B7" w:rsidRPr="001A24B3">
        <w:rPr>
          <w:rFonts w:cs="Arial"/>
          <w:b/>
          <w:sz w:val="22"/>
          <w:szCs w:val="22"/>
        </w:rPr>
        <w:t xml:space="preserve"> </w:t>
      </w:r>
      <w:r w:rsidR="00DD10B7" w:rsidRPr="001A24B3">
        <w:rPr>
          <w:rFonts w:cs="Arial"/>
          <w:sz w:val="22"/>
          <w:szCs w:val="22"/>
        </w:rPr>
        <w:t>desde</w:t>
      </w:r>
      <w:r w:rsidR="00F2673C" w:rsidRPr="001A24B3">
        <w:rPr>
          <w:rFonts w:cs="Arial"/>
          <w:sz w:val="22"/>
          <w:szCs w:val="22"/>
        </w:rPr>
        <w:t xml:space="preserve"> la torre </w:t>
      </w:r>
      <w:r w:rsidR="00457D3D">
        <w:rPr>
          <w:rFonts w:cs="Arial"/>
          <w:sz w:val="22"/>
          <w:szCs w:val="22"/>
        </w:rPr>
        <w:t>X</w:t>
      </w:r>
      <w:r w:rsidR="00DD10B7" w:rsidRPr="001A24B3">
        <w:rPr>
          <w:rFonts w:cs="Arial"/>
          <w:sz w:val="22"/>
          <w:szCs w:val="22"/>
        </w:rPr>
        <w:t xml:space="preserve"> de propiedad de </w:t>
      </w:r>
      <w:r w:rsidR="00457D3D">
        <w:rPr>
          <w:rFonts w:cs="Arial"/>
          <w:sz w:val="22"/>
          <w:szCs w:val="22"/>
        </w:rPr>
        <w:t>XXXX</w:t>
      </w:r>
      <w:r w:rsidR="00DD10B7" w:rsidRPr="001A24B3">
        <w:rPr>
          <w:rFonts w:cs="Arial"/>
          <w:b/>
          <w:sz w:val="22"/>
          <w:szCs w:val="22"/>
        </w:rPr>
        <w:t>.</w:t>
      </w:r>
      <w:r w:rsidR="00DD10B7" w:rsidRPr="00DC4A6F">
        <w:rPr>
          <w:rFonts w:cs="Arial"/>
          <w:b/>
          <w:sz w:val="22"/>
          <w:szCs w:val="22"/>
        </w:rPr>
        <w:t xml:space="preserve"> </w:t>
      </w:r>
    </w:p>
    <w:p w:rsidR="00FE0BE2" w:rsidRPr="00DC4A6F" w:rsidRDefault="00FE0BE2" w:rsidP="00FE0BE2">
      <w:pPr>
        <w:pStyle w:val="Prrafodelista"/>
        <w:ind w:left="420"/>
        <w:jc w:val="both"/>
        <w:rPr>
          <w:rFonts w:cs="Arial"/>
          <w:sz w:val="22"/>
          <w:szCs w:val="22"/>
        </w:rPr>
      </w:pPr>
    </w:p>
    <w:p w:rsidR="00FE0BE2" w:rsidRPr="00DC4A6F" w:rsidRDefault="00800476" w:rsidP="00FE0BE2">
      <w:pPr>
        <w:jc w:val="both"/>
        <w:rPr>
          <w:rFonts w:cs="Arial"/>
          <w:sz w:val="22"/>
          <w:szCs w:val="22"/>
        </w:rPr>
      </w:pPr>
      <w:r w:rsidRPr="00DC4A6F">
        <w:rPr>
          <w:rFonts w:cs="Arial"/>
          <w:b/>
          <w:sz w:val="22"/>
          <w:szCs w:val="22"/>
        </w:rPr>
        <w:t xml:space="preserve">CLÁUSULA </w:t>
      </w:r>
      <w:r w:rsidR="00DD6831" w:rsidRPr="00DC4A6F">
        <w:rPr>
          <w:rFonts w:cs="Arial"/>
          <w:b/>
          <w:sz w:val="22"/>
          <w:szCs w:val="22"/>
        </w:rPr>
        <w:t>SEXTA</w:t>
      </w:r>
      <w:r w:rsidRPr="00DC4A6F">
        <w:rPr>
          <w:rFonts w:cs="Arial"/>
          <w:b/>
          <w:sz w:val="22"/>
          <w:szCs w:val="22"/>
        </w:rPr>
        <w:t>: REQUISITOS PARA LA PUESTA EN SERVICIO DE LA</w:t>
      </w:r>
      <w:r w:rsidR="007571C4" w:rsidRPr="00DC4A6F">
        <w:rPr>
          <w:rFonts w:cs="Arial"/>
          <w:b/>
          <w:sz w:val="22"/>
          <w:szCs w:val="22"/>
        </w:rPr>
        <w:t xml:space="preserve"> RECONFIGURACIÓN </w:t>
      </w:r>
      <w:r w:rsidR="008E142B" w:rsidRPr="00DC4A6F">
        <w:rPr>
          <w:rFonts w:cs="Arial"/>
          <w:b/>
          <w:sz w:val="22"/>
          <w:szCs w:val="22"/>
        </w:rPr>
        <w:t>DE LA LÍNEA DE 2</w:t>
      </w:r>
      <w:r w:rsidR="0024791D">
        <w:rPr>
          <w:rFonts w:cs="Arial"/>
          <w:b/>
          <w:sz w:val="22"/>
          <w:szCs w:val="22"/>
        </w:rPr>
        <w:t>2</w:t>
      </w:r>
      <w:r w:rsidR="008E142B" w:rsidRPr="00DC4A6F">
        <w:rPr>
          <w:rFonts w:cs="Arial"/>
          <w:b/>
          <w:sz w:val="22"/>
          <w:szCs w:val="22"/>
        </w:rPr>
        <w:t xml:space="preserve">0 KV </w:t>
      </w:r>
      <w:r w:rsidR="00E321A6">
        <w:rPr>
          <w:rFonts w:cs="Arial"/>
          <w:b/>
          <w:sz w:val="22"/>
          <w:szCs w:val="22"/>
        </w:rPr>
        <w:t xml:space="preserve">FUNDACION  - SANTA MARTA </w:t>
      </w:r>
      <w:r w:rsidR="0024791D">
        <w:rPr>
          <w:rFonts w:cs="Arial"/>
          <w:b/>
          <w:sz w:val="22"/>
          <w:szCs w:val="22"/>
        </w:rPr>
        <w:t xml:space="preserve"> </w:t>
      </w:r>
      <w:r w:rsidR="008E142B" w:rsidRPr="00DC4A6F">
        <w:rPr>
          <w:rFonts w:cs="Arial"/>
          <w:b/>
          <w:sz w:val="22"/>
          <w:szCs w:val="22"/>
        </w:rPr>
        <w:t xml:space="preserve">COMO </w:t>
      </w:r>
      <w:r w:rsidR="007571C4" w:rsidRPr="00DC4A6F">
        <w:rPr>
          <w:rFonts w:cs="Arial"/>
          <w:b/>
          <w:sz w:val="22"/>
          <w:szCs w:val="22"/>
        </w:rPr>
        <w:t>LAS LÍNEAS DE 2</w:t>
      </w:r>
      <w:r w:rsidR="0024791D">
        <w:rPr>
          <w:rFonts w:cs="Arial"/>
          <w:b/>
          <w:sz w:val="22"/>
          <w:szCs w:val="22"/>
        </w:rPr>
        <w:t>2</w:t>
      </w:r>
      <w:r w:rsidR="007571C4" w:rsidRPr="00DC4A6F">
        <w:rPr>
          <w:rFonts w:cs="Arial"/>
          <w:b/>
          <w:sz w:val="22"/>
          <w:szCs w:val="22"/>
        </w:rPr>
        <w:t>0 kV</w:t>
      </w:r>
      <w:proofErr w:type="gramStart"/>
      <w:r w:rsidR="008E142B" w:rsidRPr="00DC4A6F">
        <w:rPr>
          <w:rFonts w:cs="Arial"/>
          <w:b/>
          <w:sz w:val="22"/>
          <w:szCs w:val="22"/>
        </w:rPr>
        <w:t>:</w:t>
      </w:r>
      <w:r w:rsidR="007571C4" w:rsidRPr="00DC4A6F">
        <w:rPr>
          <w:rFonts w:cs="Arial"/>
          <w:b/>
          <w:sz w:val="22"/>
          <w:szCs w:val="22"/>
        </w:rPr>
        <w:t xml:space="preserve"> </w:t>
      </w:r>
      <w:r w:rsidR="00E321A6" w:rsidRPr="00685BC3">
        <w:rPr>
          <w:rFonts w:cs="Arial"/>
          <w:sz w:val="22"/>
          <w:szCs w:val="22"/>
        </w:rPr>
        <w:t>:</w:t>
      </w:r>
      <w:proofErr w:type="gramEnd"/>
      <w:r w:rsidR="00E321A6" w:rsidRPr="00685BC3">
        <w:rPr>
          <w:rFonts w:cs="Arial"/>
          <w:sz w:val="22"/>
          <w:szCs w:val="22"/>
        </w:rPr>
        <w:t xml:space="preserve">   </w:t>
      </w:r>
      <w:r w:rsidR="00E321A6" w:rsidRPr="00E321A6">
        <w:rPr>
          <w:rFonts w:cs="Arial"/>
          <w:b/>
          <w:sz w:val="22"/>
          <w:szCs w:val="22"/>
        </w:rPr>
        <w:t>FUNDACIÓN – RIO CORDOBA Y RIO CORDOBA  – SANTA MARTA</w:t>
      </w:r>
      <w:r w:rsidR="007571C4" w:rsidRPr="00DC4A6F">
        <w:rPr>
          <w:rFonts w:cs="Arial"/>
          <w:b/>
          <w:sz w:val="22"/>
          <w:szCs w:val="22"/>
        </w:rPr>
        <w:t>.</w:t>
      </w:r>
      <w:r w:rsidRPr="00DC4A6F">
        <w:rPr>
          <w:rFonts w:cs="Arial"/>
          <w:sz w:val="22"/>
          <w:szCs w:val="22"/>
        </w:rPr>
        <w:t xml:space="preserve"> Para la puesta en servicio del </w:t>
      </w:r>
      <w:r w:rsidR="00EB4001" w:rsidRPr="00DC4A6F">
        <w:rPr>
          <w:rFonts w:cs="Arial"/>
          <w:sz w:val="22"/>
          <w:szCs w:val="22"/>
        </w:rPr>
        <w:t xml:space="preserve">Proyecto </w:t>
      </w:r>
      <w:r w:rsidR="0024791D">
        <w:rPr>
          <w:rFonts w:cs="Arial"/>
          <w:sz w:val="22"/>
          <w:szCs w:val="22"/>
        </w:rPr>
        <w:t>de conexión a 22</w:t>
      </w:r>
      <w:r w:rsidRPr="00DC4A6F">
        <w:rPr>
          <w:rFonts w:cs="Arial"/>
          <w:sz w:val="22"/>
          <w:szCs w:val="22"/>
        </w:rPr>
        <w:t xml:space="preserve">0 kV, </w:t>
      </w:r>
      <w:r w:rsidR="0024791D">
        <w:rPr>
          <w:rFonts w:cs="Arial"/>
          <w:sz w:val="22"/>
          <w:szCs w:val="22"/>
        </w:rPr>
        <w:t>XXX</w:t>
      </w:r>
      <w:r w:rsidRPr="00DC4A6F">
        <w:rPr>
          <w:rFonts w:cs="Arial"/>
          <w:sz w:val="22"/>
          <w:szCs w:val="22"/>
        </w:rPr>
        <w:t xml:space="preserve"> deberá realizar y tener disponibles y debidamente probados y en servicio:</w:t>
      </w:r>
      <w:r w:rsidR="00EB4001" w:rsidRPr="00DC4A6F">
        <w:rPr>
          <w:rFonts w:cs="Arial"/>
          <w:sz w:val="22"/>
          <w:szCs w:val="22"/>
        </w:rPr>
        <w:t xml:space="preserve"> </w:t>
      </w:r>
      <w:r w:rsidR="00D45A77" w:rsidRPr="00DC4A6F">
        <w:rPr>
          <w:rFonts w:cs="Arial"/>
          <w:sz w:val="22"/>
          <w:szCs w:val="22"/>
        </w:rPr>
        <w:t>1</w:t>
      </w:r>
      <w:r w:rsidR="00084F08" w:rsidRPr="00DC4A6F">
        <w:rPr>
          <w:rFonts w:cs="Arial"/>
          <w:sz w:val="22"/>
          <w:szCs w:val="22"/>
        </w:rPr>
        <w:t>)</w:t>
      </w:r>
      <w:r w:rsidRPr="00DC4A6F">
        <w:rPr>
          <w:rFonts w:cs="Arial"/>
          <w:sz w:val="22"/>
          <w:szCs w:val="22"/>
        </w:rPr>
        <w:t xml:space="preserve"> </w:t>
      </w:r>
      <w:r w:rsidR="00EE6ABA" w:rsidRPr="00DC4A6F">
        <w:rPr>
          <w:rFonts w:cs="Arial"/>
          <w:sz w:val="22"/>
          <w:szCs w:val="22"/>
        </w:rPr>
        <w:t xml:space="preserve">Los </w:t>
      </w:r>
      <w:r w:rsidR="007571C4" w:rsidRPr="00DC4A6F">
        <w:rPr>
          <w:rFonts w:cs="Arial"/>
          <w:sz w:val="22"/>
          <w:szCs w:val="22"/>
        </w:rPr>
        <w:t>canal</w:t>
      </w:r>
      <w:r w:rsidR="00EE6ABA" w:rsidRPr="00DC4A6F">
        <w:rPr>
          <w:rFonts w:cs="Arial"/>
          <w:sz w:val="22"/>
          <w:szCs w:val="22"/>
        </w:rPr>
        <w:t>es</w:t>
      </w:r>
      <w:r w:rsidR="007571C4" w:rsidRPr="00DC4A6F">
        <w:rPr>
          <w:rFonts w:cs="Arial"/>
          <w:sz w:val="22"/>
          <w:szCs w:val="22"/>
        </w:rPr>
        <w:t xml:space="preserve"> de comunicaci</w:t>
      </w:r>
      <w:r w:rsidR="00EE6ABA" w:rsidRPr="00DC4A6F">
        <w:rPr>
          <w:rFonts w:cs="Arial"/>
          <w:sz w:val="22"/>
          <w:szCs w:val="22"/>
        </w:rPr>
        <w:t>ón</w:t>
      </w:r>
      <w:r w:rsidR="007571C4" w:rsidRPr="00DC4A6F">
        <w:rPr>
          <w:rFonts w:cs="Arial"/>
          <w:sz w:val="22"/>
          <w:szCs w:val="22"/>
        </w:rPr>
        <w:t xml:space="preserve"> </w:t>
      </w:r>
      <w:r w:rsidR="00F2673C" w:rsidRPr="00DC4A6F">
        <w:rPr>
          <w:rFonts w:cs="Arial"/>
          <w:sz w:val="22"/>
          <w:szCs w:val="22"/>
        </w:rPr>
        <w:t xml:space="preserve">para las </w:t>
      </w:r>
      <w:proofErr w:type="spellStart"/>
      <w:r w:rsidR="00F2673C" w:rsidRPr="00DC4A6F">
        <w:rPr>
          <w:rFonts w:cs="Arial"/>
          <w:sz w:val="22"/>
          <w:szCs w:val="22"/>
        </w:rPr>
        <w:t>teleprotecciones</w:t>
      </w:r>
      <w:proofErr w:type="spellEnd"/>
      <w:r w:rsidR="00F2673C" w:rsidRPr="00DC4A6F">
        <w:rPr>
          <w:rFonts w:cs="Arial"/>
          <w:sz w:val="22"/>
          <w:szCs w:val="22"/>
        </w:rPr>
        <w:t xml:space="preserve"> </w:t>
      </w:r>
      <w:r w:rsidR="007571C4" w:rsidRPr="00DC4A6F">
        <w:rPr>
          <w:rFonts w:cs="Arial"/>
          <w:sz w:val="22"/>
          <w:szCs w:val="22"/>
        </w:rPr>
        <w:t>entre la</w:t>
      </w:r>
      <w:r w:rsidR="00EE6ABA" w:rsidRPr="00DC4A6F">
        <w:rPr>
          <w:rFonts w:cs="Arial"/>
          <w:sz w:val="22"/>
          <w:szCs w:val="22"/>
        </w:rPr>
        <w:t>s</w:t>
      </w:r>
      <w:r w:rsidR="007571C4" w:rsidRPr="00DC4A6F">
        <w:rPr>
          <w:rFonts w:cs="Arial"/>
          <w:sz w:val="22"/>
          <w:szCs w:val="22"/>
        </w:rPr>
        <w:t xml:space="preserve"> </w:t>
      </w:r>
      <w:r w:rsidR="00F2673C" w:rsidRPr="00DC4A6F">
        <w:rPr>
          <w:rFonts w:cs="Arial"/>
          <w:sz w:val="22"/>
          <w:szCs w:val="22"/>
        </w:rPr>
        <w:t>S</w:t>
      </w:r>
      <w:r w:rsidR="007571C4" w:rsidRPr="00DC4A6F">
        <w:rPr>
          <w:rFonts w:cs="Arial"/>
          <w:sz w:val="22"/>
          <w:szCs w:val="22"/>
        </w:rPr>
        <w:t>ubestaci</w:t>
      </w:r>
      <w:r w:rsidR="00F2673C" w:rsidRPr="00DC4A6F">
        <w:rPr>
          <w:rFonts w:cs="Arial"/>
          <w:sz w:val="22"/>
          <w:szCs w:val="22"/>
        </w:rPr>
        <w:t>ón</w:t>
      </w:r>
      <w:r w:rsidR="007571C4" w:rsidRPr="00DC4A6F">
        <w:rPr>
          <w:rFonts w:cs="Arial"/>
          <w:sz w:val="22"/>
          <w:szCs w:val="22"/>
        </w:rPr>
        <w:t xml:space="preserve"> </w:t>
      </w:r>
      <w:r w:rsidR="00E321A6">
        <w:rPr>
          <w:rFonts w:cs="Arial"/>
          <w:sz w:val="22"/>
          <w:szCs w:val="22"/>
        </w:rPr>
        <w:t xml:space="preserve">Fundación </w:t>
      </w:r>
      <w:r w:rsidR="00F2673C" w:rsidRPr="00DC4A6F">
        <w:rPr>
          <w:rFonts w:cs="Arial"/>
          <w:sz w:val="22"/>
          <w:szCs w:val="22"/>
        </w:rPr>
        <w:t>2</w:t>
      </w:r>
      <w:r w:rsidR="0024791D">
        <w:rPr>
          <w:rFonts w:cs="Arial"/>
          <w:sz w:val="22"/>
          <w:szCs w:val="22"/>
        </w:rPr>
        <w:t>2</w:t>
      </w:r>
      <w:r w:rsidR="00F2673C" w:rsidRPr="00DC4A6F">
        <w:rPr>
          <w:rFonts w:cs="Arial"/>
          <w:sz w:val="22"/>
          <w:szCs w:val="22"/>
        </w:rPr>
        <w:t xml:space="preserve">0 kV y </w:t>
      </w:r>
      <w:r w:rsidR="00E321A6">
        <w:rPr>
          <w:rFonts w:cs="Arial"/>
          <w:sz w:val="22"/>
          <w:szCs w:val="22"/>
        </w:rPr>
        <w:t>Rio Cordoba</w:t>
      </w:r>
      <w:r w:rsidR="00F2673C" w:rsidRPr="00DC4A6F">
        <w:rPr>
          <w:rFonts w:cs="Arial"/>
          <w:sz w:val="22"/>
          <w:szCs w:val="22"/>
        </w:rPr>
        <w:t>,</w:t>
      </w:r>
      <w:r w:rsidR="007571C4" w:rsidRPr="00DC4A6F">
        <w:rPr>
          <w:rFonts w:cs="Arial"/>
          <w:sz w:val="22"/>
          <w:szCs w:val="22"/>
        </w:rPr>
        <w:t xml:space="preserve"> y </w:t>
      </w:r>
      <w:r w:rsidR="00F2673C" w:rsidRPr="00DC4A6F">
        <w:rPr>
          <w:rFonts w:cs="Arial"/>
          <w:sz w:val="22"/>
          <w:szCs w:val="22"/>
        </w:rPr>
        <w:t xml:space="preserve">Subestación </w:t>
      </w:r>
      <w:r w:rsidR="00E321A6">
        <w:rPr>
          <w:rFonts w:cs="Arial"/>
          <w:sz w:val="22"/>
          <w:szCs w:val="22"/>
        </w:rPr>
        <w:t xml:space="preserve">Rio Cordoba </w:t>
      </w:r>
      <w:r w:rsidR="00F2673C" w:rsidRPr="00DC4A6F">
        <w:rPr>
          <w:rFonts w:cs="Arial"/>
          <w:sz w:val="22"/>
          <w:szCs w:val="22"/>
        </w:rPr>
        <w:t xml:space="preserve">y Subestación </w:t>
      </w:r>
      <w:r w:rsidR="00E321A6">
        <w:rPr>
          <w:rFonts w:cs="Arial"/>
          <w:sz w:val="22"/>
          <w:szCs w:val="22"/>
        </w:rPr>
        <w:t xml:space="preserve">San Marta </w:t>
      </w:r>
      <w:r w:rsidR="00D45A77" w:rsidRPr="00DC4A6F">
        <w:rPr>
          <w:rFonts w:cs="Arial"/>
          <w:sz w:val="22"/>
          <w:szCs w:val="22"/>
        </w:rPr>
        <w:t>2</w:t>
      </w:r>
      <w:r w:rsidR="00EE6ABA" w:rsidRPr="00DC4A6F">
        <w:rPr>
          <w:rFonts w:cs="Arial"/>
          <w:sz w:val="22"/>
          <w:szCs w:val="22"/>
        </w:rPr>
        <w:t xml:space="preserve">) </w:t>
      </w:r>
      <w:r w:rsidR="00F2673C" w:rsidRPr="00DC4A6F">
        <w:rPr>
          <w:rFonts w:cs="Arial"/>
          <w:sz w:val="22"/>
          <w:szCs w:val="22"/>
        </w:rPr>
        <w:t>L</w:t>
      </w:r>
      <w:r w:rsidR="00EE6ABA" w:rsidRPr="00DC4A6F">
        <w:rPr>
          <w:rFonts w:cs="Arial"/>
          <w:sz w:val="22"/>
          <w:szCs w:val="22"/>
        </w:rPr>
        <w:t xml:space="preserve">os sistemas de protecciones, incluidos los sistemas de </w:t>
      </w:r>
      <w:proofErr w:type="spellStart"/>
      <w:r w:rsidR="00EE6ABA" w:rsidRPr="00DC4A6F">
        <w:rPr>
          <w:rFonts w:cs="Arial"/>
          <w:sz w:val="22"/>
          <w:szCs w:val="22"/>
        </w:rPr>
        <w:t>teleprotección</w:t>
      </w:r>
      <w:proofErr w:type="spellEnd"/>
      <w:r w:rsidR="00EE6ABA" w:rsidRPr="00DC4A6F">
        <w:rPr>
          <w:rFonts w:cs="Arial"/>
          <w:sz w:val="22"/>
          <w:szCs w:val="22"/>
        </w:rPr>
        <w:t xml:space="preserve"> y telecomunicaciones</w:t>
      </w:r>
      <w:r w:rsidR="00EE6ABA" w:rsidRPr="001A24B3">
        <w:rPr>
          <w:rFonts w:cs="Arial"/>
          <w:sz w:val="22"/>
          <w:szCs w:val="22"/>
        </w:rPr>
        <w:t xml:space="preserve">, </w:t>
      </w:r>
      <w:r w:rsidR="00EE6ABA" w:rsidRPr="00DC4A6F">
        <w:rPr>
          <w:rFonts w:cs="Arial"/>
          <w:sz w:val="22"/>
          <w:szCs w:val="22"/>
        </w:rPr>
        <w:t xml:space="preserve">de las líneas </w:t>
      </w:r>
      <w:r w:rsidR="0024791D">
        <w:rPr>
          <w:rFonts w:cs="Arial"/>
          <w:sz w:val="22"/>
          <w:szCs w:val="22"/>
        </w:rPr>
        <w:t>de 22</w:t>
      </w:r>
      <w:r w:rsidR="008E142B" w:rsidRPr="00DC4A6F">
        <w:rPr>
          <w:rFonts w:cs="Arial"/>
          <w:sz w:val="22"/>
          <w:szCs w:val="22"/>
        </w:rPr>
        <w:t xml:space="preserve">0 kV </w:t>
      </w:r>
      <w:r w:rsidR="00E321A6" w:rsidRPr="00685BC3">
        <w:rPr>
          <w:rFonts w:cs="Arial"/>
          <w:sz w:val="22"/>
          <w:szCs w:val="22"/>
        </w:rPr>
        <w:t>:   Fundación – Rio Cordoba y Rio Cordoba  – Santa Marta</w:t>
      </w:r>
      <w:r w:rsidR="00E321A6">
        <w:rPr>
          <w:rFonts w:cs="Arial"/>
          <w:sz w:val="22"/>
          <w:szCs w:val="22"/>
        </w:rPr>
        <w:t xml:space="preserve"> </w:t>
      </w:r>
      <w:r w:rsidR="00420460">
        <w:rPr>
          <w:rFonts w:cs="Arial"/>
          <w:sz w:val="22"/>
          <w:szCs w:val="22"/>
        </w:rPr>
        <w:t xml:space="preserve">y los sistemas de </w:t>
      </w:r>
      <w:r w:rsidR="00420460" w:rsidRPr="001A24B3">
        <w:rPr>
          <w:rFonts w:cs="Arial"/>
          <w:sz w:val="22"/>
          <w:szCs w:val="22"/>
        </w:rPr>
        <w:t>medición de energía</w:t>
      </w:r>
      <w:r w:rsidR="00420460" w:rsidRPr="00DC4A6F">
        <w:rPr>
          <w:rFonts w:cs="Arial"/>
          <w:sz w:val="22"/>
          <w:szCs w:val="22"/>
        </w:rPr>
        <w:t xml:space="preserve"> </w:t>
      </w:r>
      <w:r w:rsidR="005B775A" w:rsidRPr="00DC4A6F">
        <w:rPr>
          <w:rFonts w:cs="Arial"/>
          <w:sz w:val="22"/>
          <w:szCs w:val="22"/>
        </w:rPr>
        <w:t xml:space="preserve">ubicados en la Subestación </w:t>
      </w:r>
      <w:r w:rsidR="00E321A6">
        <w:rPr>
          <w:rFonts w:cs="Arial"/>
          <w:sz w:val="22"/>
          <w:szCs w:val="22"/>
        </w:rPr>
        <w:t xml:space="preserve">Rio Cordoba </w:t>
      </w:r>
      <w:r w:rsidR="00D45A77" w:rsidRPr="00DC4A6F">
        <w:rPr>
          <w:rFonts w:cs="Arial"/>
          <w:sz w:val="22"/>
          <w:szCs w:val="22"/>
        </w:rPr>
        <w:t>3</w:t>
      </w:r>
      <w:r w:rsidR="00084F08" w:rsidRPr="00DC4A6F">
        <w:rPr>
          <w:rFonts w:cs="Arial"/>
          <w:sz w:val="22"/>
          <w:szCs w:val="22"/>
        </w:rPr>
        <w:t>)</w:t>
      </w:r>
      <w:r w:rsidRPr="00DC4A6F">
        <w:rPr>
          <w:rFonts w:cs="Arial"/>
          <w:sz w:val="22"/>
          <w:szCs w:val="22"/>
        </w:rPr>
        <w:t> Los sistemas de control</w:t>
      </w:r>
      <w:r w:rsidR="00F2673C" w:rsidRPr="00DC4A6F">
        <w:rPr>
          <w:rFonts w:cs="Arial"/>
          <w:sz w:val="22"/>
          <w:szCs w:val="22"/>
        </w:rPr>
        <w:t xml:space="preserve"> debidamente supervisados desde el CND</w:t>
      </w:r>
      <w:r w:rsidR="00D45A77" w:rsidRPr="00DC4A6F">
        <w:rPr>
          <w:rFonts w:cs="Arial"/>
          <w:sz w:val="22"/>
          <w:szCs w:val="22"/>
        </w:rPr>
        <w:t xml:space="preserve"> 4) Haber realizado la reconfiguración de la línea </w:t>
      </w:r>
      <w:r w:rsidR="00E321A6">
        <w:rPr>
          <w:rFonts w:cs="Arial"/>
          <w:sz w:val="22"/>
          <w:szCs w:val="22"/>
        </w:rPr>
        <w:t xml:space="preserve">Fundación </w:t>
      </w:r>
      <w:r w:rsidR="00D45A77" w:rsidRPr="00DC4A6F">
        <w:rPr>
          <w:rFonts w:cs="Arial"/>
          <w:sz w:val="22"/>
          <w:szCs w:val="22"/>
        </w:rPr>
        <w:t xml:space="preserve"> – </w:t>
      </w:r>
      <w:r w:rsidR="00E321A6">
        <w:rPr>
          <w:rFonts w:cs="Arial"/>
          <w:sz w:val="22"/>
          <w:szCs w:val="22"/>
        </w:rPr>
        <w:t>Santa Marta</w:t>
      </w:r>
      <w:r w:rsidR="0024791D">
        <w:rPr>
          <w:rFonts w:cs="Arial"/>
          <w:sz w:val="22"/>
          <w:szCs w:val="22"/>
        </w:rPr>
        <w:t xml:space="preserve"> </w:t>
      </w:r>
      <w:r w:rsidR="00D45A77" w:rsidRPr="00DC4A6F">
        <w:rPr>
          <w:rFonts w:cs="Arial"/>
          <w:sz w:val="22"/>
          <w:szCs w:val="22"/>
        </w:rPr>
        <w:t xml:space="preserve">en las líneas </w:t>
      </w:r>
      <w:r w:rsidR="00E321A6" w:rsidRPr="00685BC3">
        <w:rPr>
          <w:rFonts w:cs="Arial"/>
          <w:sz w:val="22"/>
          <w:szCs w:val="22"/>
        </w:rPr>
        <w:t>:   Fundación – Rio Cordoba y Rio Cordoba  – Santa Marta</w:t>
      </w:r>
      <w:r w:rsidR="00E321A6">
        <w:rPr>
          <w:rFonts w:cs="Arial"/>
          <w:sz w:val="22"/>
          <w:szCs w:val="22"/>
        </w:rPr>
        <w:t xml:space="preserve"> </w:t>
      </w:r>
      <w:r w:rsidR="005B775A" w:rsidRPr="00DC4A6F">
        <w:rPr>
          <w:rFonts w:cs="Arial"/>
          <w:sz w:val="22"/>
          <w:szCs w:val="22"/>
        </w:rPr>
        <w:t>2</w:t>
      </w:r>
      <w:r w:rsidR="0024791D">
        <w:rPr>
          <w:rFonts w:cs="Arial"/>
          <w:sz w:val="22"/>
          <w:szCs w:val="22"/>
        </w:rPr>
        <w:t>2</w:t>
      </w:r>
      <w:r w:rsidR="005B775A" w:rsidRPr="00DC4A6F">
        <w:rPr>
          <w:rFonts w:cs="Arial"/>
          <w:sz w:val="22"/>
          <w:szCs w:val="22"/>
        </w:rPr>
        <w:t>0 kV</w:t>
      </w:r>
      <w:r w:rsidR="00D45A77" w:rsidRPr="00DC4A6F">
        <w:rPr>
          <w:rFonts w:cs="Arial"/>
          <w:sz w:val="22"/>
          <w:szCs w:val="22"/>
        </w:rPr>
        <w:t xml:space="preserve"> </w:t>
      </w:r>
      <w:r w:rsidR="00EB4001" w:rsidRPr="00DC4A6F">
        <w:rPr>
          <w:rFonts w:cs="Arial"/>
          <w:b/>
          <w:sz w:val="22"/>
          <w:szCs w:val="22"/>
        </w:rPr>
        <w:t>PARÁGRAFO</w:t>
      </w:r>
      <w:r w:rsidR="00EB4001" w:rsidRPr="00DC4A6F">
        <w:rPr>
          <w:rFonts w:cs="Arial"/>
          <w:sz w:val="22"/>
          <w:szCs w:val="22"/>
        </w:rPr>
        <w:t xml:space="preserve">: </w:t>
      </w:r>
      <w:r w:rsidR="00F27360" w:rsidRPr="00DC4A6F">
        <w:rPr>
          <w:rFonts w:cs="Arial"/>
          <w:sz w:val="22"/>
          <w:szCs w:val="22"/>
        </w:rPr>
        <w:t xml:space="preserve">Según la Resolución CREG - 025 de 1995 y </w:t>
      </w:r>
      <w:r w:rsidR="00B14D58" w:rsidRPr="00DC4A6F">
        <w:rPr>
          <w:rFonts w:cs="Arial"/>
          <w:sz w:val="22"/>
          <w:szCs w:val="22"/>
        </w:rPr>
        <w:t>aquellas que la modifi</w:t>
      </w:r>
      <w:r w:rsidR="00750D4E" w:rsidRPr="00DC4A6F">
        <w:rPr>
          <w:rFonts w:cs="Arial"/>
          <w:sz w:val="22"/>
          <w:szCs w:val="22"/>
        </w:rPr>
        <w:t>can</w:t>
      </w:r>
      <w:r w:rsidR="00F27360" w:rsidRPr="00DC4A6F">
        <w:rPr>
          <w:rFonts w:cs="Arial"/>
          <w:sz w:val="22"/>
          <w:szCs w:val="22"/>
        </w:rPr>
        <w:t xml:space="preserve">, </w:t>
      </w:r>
      <w:r w:rsidR="0024791D">
        <w:rPr>
          <w:rFonts w:cs="Arial"/>
          <w:sz w:val="22"/>
          <w:szCs w:val="22"/>
        </w:rPr>
        <w:t xml:space="preserve">TRANSELCA </w:t>
      </w:r>
      <w:r w:rsidR="00607BF6" w:rsidRPr="00DC4A6F">
        <w:rPr>
          <w:rFonts w:cs="Arial"/>
          <w:sz w:val="22"/>
          <w:szCs w:val="22"/>
        </w:rPr>
        <w:t>e</w:t>
      </w:r>
      <w:r w:rsidR="005A44CE" w:rsidRPr="00DC4A6F">
        <w:rPr>
          <w:rFonts w:cs="Arial"/>
          <w:sz w:val="22"/>
          <w:szCs w:val="22"/>
        </w:rPr>
        <w:t xml:space="preserve">ntregará una </w:t>
      </w:r>
      <w:r w:rsidR="00E034BE" w:rsidRPr="00DC4A6F">
        <w:rPr>
          <w:rFonts w:cs="Arial"/>
          <w:sz w:val="22"/>
          <w:szCs w:val="22"/>
        </w:rPr>
        <w:t xml:space="preserve">carta </w:t>
      </w:r>
      <w:r w:rsidR="005A44CE" w:rsidRPr="00DC4A6F">
        <w:rPr>
          <w:rFonts w:cs="Arial"/>
          <w:sz w:val="22"/>
          <w:szCs w:val="22"/>
        </w:rPr>
        <w:t xml:space="preserve">a </w:t>
      </w:r>
      <w:r w:rsidR="009C350C">
        <w:rPr>
          <w:rFonts w:cs="Arial"/>
          <w:sz w:val="22"/>
          <w:szCs w:val="22"/>
        </w:rPr>
        <w:t>XXX</w:t>
      </w:r>
      <w:r w:rsidR="005A44CE" w:rsidRPr="00DC4A6F">
        <w:rPr>
          <w:rFonts w:cs="Arial"/>
          <w:sz w:val="22"/>
          <w:szCs w:val="22"/>
        </w:rPr>
        <w:t xml:space="preserve"> en la que consta el cumplimiento de los requisitos técnicos para la entrada en servicio del </w:t>
      </w:r>
      <w:r w:rsidR="00EB4001" w:rsidRPr="00DC4A6F">
        <w:rPr>
          <w:rFonts w:cs="Arial"/>
          <w:sz w:val="22"/>
          <w:szCs w:val="22"/>
        </w:rPr>
        <w:t>Proyecto</w:t>
      </w:r>
      <w:r w:rsidR="005A44CE" w:rsidRPr="00DC4A6F">
        <w:rPr>
          <w:rFonts w:cs="Arial"/>
          <w:sz w:val="22"/>
          <w:szCs w:val="22"/>
        </w:rPr>
        <w:t xml:space="preserve">. </w:t>
      </w:r>
    </w:p>
    <w:p w:rsidR="00FE0BE2" w:rsidRPr="00DC4A6F" w:rsidRDefault="00FE0BE2" w:rsidP="00FE0BE2">
      <w:pPr>
        <w:jc w:val="both"/>
        <w:rPr>
          <w:rFonts w:cs="Arial"/>
          <w:sz w:val="22"/>
          <w:szCs w:val="22"/>
        </w:rPr>
      </w:pPr>
    </w:p>
    <w:p w:rsidR="00FE0BE2" w:rsidRPr="00286712" w:rsidRDefault="00800476" w:rsidP="00FE0BE2">
      <w:pPr>
        <w:jc w:val="both"/>
        <w:rPr>
          <w:rFonts w:cs="Arial"/>
          <w:b/>
          <w:sz w:val="22"/>
          <w:szCs w:val="22"/>
        </w:rPr>
      </w:pPr>
      <w:r w:rsidRPr="00E321A6">
        <w:rPr>
          <w:rFonts w:cs="Arial"/>
          <w:b/>
          <w:sz w:val="22"/>
          <w:szCs w:val="22"/>
        </w:rPr>
        <w:t>CLÁUSULA S</w:t>
      </w:r>
      <w:r w:rsidR="00176581" w:rsidRPr="00E321A6">
        <w:rPr>
          <w:rFonts w:cs="Arial"/>
          <w:b/>
          <w:sz w:val="22"/>
          <w:szCs w:val="22"/>
        </w:rPr>
        <w:t>É</w:t>
      </w:r>
      <w:r w:rsidR="00DD6831" w:rsidRPr="00E321A6">
        <w:rPr>
          <w:rFonts w:cs="Arial"/>
          <w:b/>
          <w:sz w:val="22"/>
          <w:szCs w:val="22"/>
        </w:rPr>
        <w:t>PTIM</w:t>
      </w:r>
      <w:r w:rsidRPr="00E321A6">
        <w:rPr>
          <w:rFonts w:cs="Arial"/>
          <w:b/>
          <w:sz w:val="22"/>
          <w:szCs w:val="22"/>
        </w:rPr>
        <w:t xml:space="preserve">A: </w:t>
      </w:r>
      <w:r w:rsidR="004C7922" w:rsidRPr="00E321A6">
        <w:rPr>
          <w:rFonts w:cs="Arial"/>
          <w:b/>
          <w:sz w:val="22"/>
          <w:szCs w:val="22"/>
        </w:rPr>
        <w:t>REPRESENTACIÓN DE LOS TRAMOS DE LA</w:t>
      </w:r>
      <w:r w:rsidR="009110DF" w:rsidRPr="00E321A6">
        <w:rPr>
          <w:rFonts w:cs="Arial"/>
          <w:b/>
          <w:sz w:val="22"/>
          <w:szCs w:val="22"/>
        </w:rPr>
        <w:t>S LÍNEAS DE 2</w:t>
      </w:r>
      <w:r w:rsidR="009C350C" w:rsidRPr="00E321A6">
        <w:rPr>
          <w:rFonts w:cs="Arial"/>
          <w:b/>
          <w:sz w:val="22"/>
          <w:szCs w:val="22"/>
        </w:rPr>
        <w:t>2</w:t>
      </w:r>
      <w:r w:rsidR="009110DF" w:rsidRPr="00E321A6">
        <w:rPr>
          <w:rFonts w:cs="Arial"/>
          <w:b/>
          <w:sz w:val="22"/>
          <w:szCs w:val="22"/>
        </w:rPr>
        <w:t xml:space="preserve">0 KV  – </w:t>
      </w:r>
      <w:r w:rsidR="004C7922" w:rsidRPr="00E321A6">
        <w:rPr>
          <w:rFonts w:cs="Arial"/>
          <w:b/>
          <w:sz w:val="22"/>
          <w:szCs w:val="22"/>
        </w:rPr>
        <w:t xml:space="preserve">HASTA EL PUNTO DE INTERCESIÓN DE LA </w:t>
      </w:r>
      <w:r w:rsidR="00E321A6" w:rsidRPr="00E321A6">
        <w:rPr>
          <w:rFonts w:cs="Arial"/>
          <w:b/>
          <w:sz w:val="22"/>
          <w:szCs w:val="22"/>
        </w:rPr>
        <w:t>SUBESTACIÓN</w:t>
      </w:r>
      <w:r w:rsidR="004C7922" w:rsidRPr="00E321A6">
        <w:rPr>
          <w:rFonts w:cs="Arial"/>
          <w:b/>
          <w:sz w:val="22"/>
          <w:szCs w:val="22"/>
        </w:rPr>
        <w:t xml:space="preserve"> </w:t>
      </w:r>
      <w:r w:rsidR="00E321A6" w:rsidRPr="00E321A6">
        <w:rPr>
          <w:rFonts w:cs="Arial"/>
          <w:b/>
          <w:sz w:val="22"/>
          <w:szCs w:val="22"/>
        </w:rPr>
        <w:t xml:space="preserve">RIO CORDOBA </w:t>
      </w:r>
      <w:r w:rsidR="004C7922" w:rsidRPr="00E321A6">
        <w:rPr>
          <w:rFonts w:cs="Arial"/>
          <w:b/>
          <w:sz w:val="22"/>
          <w:szCs w:val="22"/>
        </w:rPr>
        <w:t xml:space="preserve">DE </w:t>
      </w:r>
      <w:r w:rsidR="009110DF" w:rsidRPr="00E321A6">
        <w:rPr>
          <w:rFonts w:cs="Arial"/>
          <w:b/>
          <w:sz w:val="22"/>
          <w:szCs w:val="22"/>
        </w:rPr>
        <w:t xml:space="preserve"> </w:t>
      </w:r>
      <w:r w:rsidRPr="00E321A6">
        <w:rPr>
          <w:rFonts w:cs="Arial"/>
          <w:b/>
          <w:sz w:val="22"/>
          <w:szCs w:val="22"/>
        </w:rPr>
        <w:t>PROPIEDAD DE LOS EQUIPOS Y MATERIALES</w:t>
      </w:r>
      <w:r w:rsidRPr="00E321A6">
        <w:rPr>
          <w:rFonts w:cs="Arial"/>
          <w:sz w:val="22"/>
          <w:szCs w:val="22"/>
        </w:rPr>
        <w:t>.</w:t>
      </w:r>
      <w:r w:rsidR="009C350C" w:rsidRPr="00E321A6">
        <w:rPr>
          <w:rFonts w:cs="Arial"/>
          <w:sz w:val="22"/>
          <w:szCs w:val="22"/>
        </w:rPr>
        <w:t xml:space="preserve"> TRANSELCA </w:t>
      </w:r>
      <w:r w:rsidR="009110DF" w:rsidRPr="00E321A6">
        <w:rPr>
          <w:rFonts w:cs="Arial"/>
          <w:sz w:val="22"/>
          <w:szCs w:val="22"/>
        </w:rPr>
        <w:t>representa an</w:t>
      </w:r>
      <w:r w:rsidR="004C7922" w:rsidRPr="00E321A6">
        <w:rPr>
          <w:rFonts w:cs="Arial"/>
          <w:sz w:val="22"/>
          <w:szCs w:val="22"/>
        </w:rPr>
        <w:t>te el CND y LAC los tramos de las líneas de 22</w:t>
      </w:r>
      <w:r w:rsidR="009110DF" w:rsidRPr="00E321A6">
        <w:rPr>
          <w:rFonts w:cs="Arial"/>
          <w:sz w:val="22"/>
          <w:szCs w:val="22"/>
        </w:rPr>
        <w:t xml:space="preserve">0 kV </w:t>
      </w:r>
      <w:r w:rsidR="004C7922" w:rsidRPr="00E321A6">
        <w:rPr>
          <w:rFonts w:cs="Arial"/>
          <w:sz w:val="22"/>
          <w:szCs w:val="22"/>
        </w:rPr>
        <w:t xml:space="preserve">hasta el punto de intercesión  de la subestación </w:t>
      </w:r>
      <w:r w:rsidR="00E321A6" w:rsidRPr="00E321A6">
        <w:rPr>
          <w:rFonts w:cs="Arial"/>
          <w:sz w:val="22"/>
          <w:szCs w:val="22"/>
        </w:rPr>
        <w:t xml:space="preserve">Rio Cordoba. </w:t>
      </w:r>
      <w:r w:rsidR="004C7922" w:rsidRPr="00E321A6">
        <w:rPr>
          <w:rFonts w:cs="Arial"/>
          <w:sz w:val="22"/>
          <w:szCs w:val="22"/>
        </w:rPr>
        <w:t xml:space="preserve"> </w:t>
      </w:r>
      <w:r w:rsidR="009110DF" w:rsidRPr="00E321A6">
        <w:rPr>
          <w:rFonts w:cs="Arial"/>
          <w:sz w:val="22"/>
          <w:szCs w:val="22"/>
        </w:rPr>
        <w:t xml:space="preserve"> </w:t>
      </w:r>
      <w:r w:rsidRPr="00E321A6">
        <w:rPr>
          <w:rFonts w:cs="Arial"/>
          <w:sz w:val="22"/>
          <w:szCs w:val="22"/>
        </w:rPr>
        <w:t>La propiedad de equipos, obras y materiales que hacen parte de la</w:t>
      </w:r>
      <w:r w:rsidR="00EE6ABA" w:rsidRPr="00E321A6">
        <w:rPr>
          <w:rFonts w:cs="Arial"/>
          <w:sz w:val="22"/>
          <w:szCs w:val="22"/>
        </w:rPr>
        <w:t xml:space="preserve"> reconfiguración </w:t>
      </w:r>
      <w:r w:rsidR="00C14D8D" w:rsidRPr="00E321A6">
        <w:rPr>
          <w:rFonts w:cs="Arial"/>
          <w:sz w:val="22"/>
          <w:szCs w:val="22"/>
        </w:rPr>
        <w:t>de</w:t>
      </w:r>
      <w:r w:rsidR="004C7922" w:rsidRPr="00E321A6">
        <w:rPr>
          <w:rFonts w:cs="Arial"/>
          <w:sz w:val="22"/>
          <w:szCs w:val="22"/>
        </w:rPr>
        <w:t xml:space="preserve"> </w:t>
      </w:r>
      <w:r w:rsidR="00C14D8D" w:rsidRPr="00E321A6">
        <w:rPr>
          <w:rFonts w:cs="Arial"/>
          <w:sz w:val="22"/>
          <w:szCs w:val="22"/>
        </w:rPr>
        <w:t xml:space="preserve"> la </w:t>
      </w:r>
      <w:r w:rsidR="004C7922" w:rsidRPr="00E321A6">
        <w:rPr>
          <w:rFonts w:cs="Arial"/>
          <w:sz w:val="22"/>
          <w:szCs w:val="22"/>
        </w:rPr>
        <w:t xml:space="preserve">línea </w:t>
      </w:r>
      <w:r w:rsidR="00E321A6" w:rsidRPr="00E321A6">
        <w:rPr>
          <w:rFonts w:cs="Arial"/>
          <w:sz w:val="22"/>
          <w:szCs w:val="22"/>
        </w:rPr>
        <w:t xml:space="preserve">Fundación </w:t>
      </w:r>
      <w:r w:rsidR="004C7922" w:rsidRPr="00E321A6">
        <w:rPr>
          <w:rFonts w:cs="Arial"/>
          <w:sz w:val="22"/>
          <w:szCs w:val="22"/>
        </w:rPr>
        <w:t xml:space="preserve">– </w:t>
      </w:r>
      <w:r w:rsidR="00E321A6" w:rsidRPr="00E321A6">
        <w:rPr>
          <w:rFonts w:cs="Arial"/>
          <w:sz w:val="22"/>
          <w:szCs w:val="22"/>
        </w:rPr>
        <w:t xml:space="preserve">Santa Marta </w:t>
      </w:r>
      <w:r w:rsidR="00C14D8D" w:rsidRPr="00E321A6">
        <w:rPr>
          <w:rFonts w:cs="Arial"/>
          <w:sz w:val="22"/>
          <w:szCs w:val="22"/>
        </w:rPr>
        <w:t>2</w:t>
      </w:r>
      <w:r w:rsidR="004C7922" w:rsidRPr="00E321A6">
        <w:rPr>
          <w:rFonts w:cs="Arial"/>
          <w:sz w:val="22"/>
          <w:szCs w:val="22"/>
        </w:rPr>
        <w:t>2</w:t>
      </w:r>
      <w:r w:rsidR="00C14D8D" w:rsidRPr="00E321A6">
        <w:rPr>
          <w:rFonts w:cs="Arial"/>
          <w:sz w:val="22"/>
          <w:szCs w:val="22"/>
        </w:rPr>
        <w:t>0 kV</w:t>
      </w:r>
      <w:r w:rsidR="008E142B" w:rsidRPr="00E321A6">
        <w:rPr>
          <w:rFonts w:cs="Arial"/>
          <w:sz w:val="22"/>
          <w:szCs w:val="22"/>
        </w:rPr>
        <w:t xml:space="preserve">, línea en circuito de </w:t>
      </w:r>
      <w:r w:rsidR="004C7922" w:rsidRPr="00E321A6">
        <w:rPr>
          <w:rFonts w:cs="Arial"/>
          <w:sz w:val="22"/>
          <w:szCs w:val="22"/>
        </w:rPr>
        <w:t xml:space="preserve"> xxx </w:t>
      </w:r>
      <w:r w:rsidR="00C14D8D" w:rsidRPr="00E321A6">
        <w:rPr>
          <w:rFonts w:cs="Arial"/>
          <w:sz w:val="22"/>
          <w:szCs w:val="22"/>
        </w:rPr>
        <w:t xml:space="preserve">km aproximadamente </w:t>
      </w:r>
      <w:r w:rsidR="00EE6ABA" w:rsidRPr="00E321A6">
        <w:rPr>
          <w:rFonts w:cs="Arial"/>
          <w:sz w:val="22"/>
          <w:szCs w:val="22"/>
        </w:rPr>
        <w:t xml:space="preserve">y hasta </w:t>
      </w:r>
      <w:r w:rsidRPr="00E321A6">
        <w:rPr>
          <w:rFonts w:cs="Arial"/>
          <w:sz w:val="22"/>
          <w:szCs w:val="22"/>
        </w:rPr>
        <w:t xml:space="preserve">la conexión </w:t>
      </w:r>
      <w:r w:rsidR="00EE6ABA" w:rsidRPr="00E321A6">
        <w:rPr>
          <w:rFonts w:cs="Arial"/>
          <w:sz w:val="22"/>
          <w:szCs w:val="22"/>
        </w:rPr>
        <w:t xml:space="preserve">en la torre </w:t>
      </w:r>
      <w:r w:rsidR="004C7922" w:rsidRPr="00E321A6">
        <w:rPr>
          <w:rFonts w:cs="Arial"/>
          <w:sz w:val="22"/>
          <w:szCs w:val="22"/>
        </w:rPr>
        <w:t>xxx</w:t>
      </w:r>
      <w:r w:rsidR="00EE6ABA" w:rsidRPr="00E321A6">
        <w:rPr>
          <w:rFonts w:cs="Arial"/>
          <w:sz w:val="22"/>
          <w:szCs w:val="22"/>
        </w:rPr>
        <w:t xml:space="preserve"> de propiedad de </w:t>
      </w:r>
      <w:r w:rsidR="009C350C" w:rsidRPr="00E321A6">
        <w:rPr>
          <w:rFonts w:cs="Arial"/>
          <w:b/>
          <w:sz w:val="22"/>
          <w:szCs w:val="22"/>
        </w:rPr>
        <w:t>TRANSELCA</w:t>
      </w:r>
      <w:r w:rsidRPr="00E321A6">
        <w:rPr>
          <w:rFonts w:cs="Arial"/>
          <w:sz w:val="22"/>
          <w:szCs w:val="22"/>
        </w:rPr>
        <w:t xml:space="preserve">, contemplados en el objeto de este Contrato, </w:t>
      </w:r>
      <w:r w:rsidR="00BE52E3" w:rsidRPr="00E321A6">
        <w:rPr>
          <w:rFonts w:cs="Arial"/>
          <w:sz w:val="22"/>
          <w:szCs w:val="22"/>
        </w:rPr>
        <w:t>son</w:t>
      </w:r>
      <w:r w:rsidRPr="00E321A6">
        <w:rPr>
          <w:rFonts w:cs="Arial"/>
          <w:sz w:val="22"/>
          <w:szCs w:val="22"/>
        </w:rPr>
        <w:t xml:space="preserve"> de</w:t>
      </w:r>
      <w:r w:rsidR="00EE6ABA" w:rsidRPr="00E321A6">
        <w:rPr>
          <w:rFonts w:cs="Arial"/>
          <w:sz w:val="22"/>
          <w:szCs w:val="22"/>
        </w:rPr>
        <w:t xml:space="preserve"> propiedad de</w:t>
      </w:r>
      <w:r w:rsidRPr="00E321A6">
        <w:rPr>
          <w:rFonts w:cs="Arial"/>
          <w:sz w:val="22"/>
          <w:szCs w:val="22"/>
        </w:rPr>
        <w:t xml:space="preserve"> </w:t>
      </w:r>
      <w:r w:rsidR="009C350C" w:rsidRPr="00E321A6">
        <w:rPr>
          <w:rFonts w:cs="Arial"/>
          <w:sz w:val="22"/>
          <w:szCs w:val="22"/>
        </w:rPr>
        <w:t>XXX</w:t>
      </w:r>
      <w:r w:rsidR="00BE52E3" w:rsidRPr="00E321A6">
        <w:rPr>
          <w:rFonts w:cs="Arial"/>
          <w:sz w:val="22"/>
          <w:szCs w:val="22"/>
        </w:rPr>
        <w:t>.</w:t>
      </w:r>
      <w:r w:rsidR="00C14D8D" w:rsidRPr="00E321A6">
        <w:rPr>
          <w:rFonts w:cs="Arial"/>
          <w:sz w:val="22"/>
          <w:szCs w:val="22"/>
        </w:rPr>
        <w:t xml:space="preserve"> Los tramos de circuito sencillo desde la </w:t>
      </w:r>
      <w:r w:rsidR="004C7922" w:rsidRPr="00E321A6">
        <w:rPr>
          <w:rFonts w:cs="Arial"/>
          <w:sz w:val="22"/>
          <w:szCs w:val="22"/>
        </w:rPr>
        <w:t xml:space="preserve">torre xxx hasta la </w:t>
      </w:r>
      <w:r w:rsidR="00C14D8D" w:rsidRPr="00E321A6">
        <w:rPr>
          <w:rFonts w:cs="Arial"/>
          <w:sz w:val="22"/>
          <w:szCs w:val="22"/>
        </w:rPr>
        <w:t xml:space="preserve">subestación </w:t>
      </w:r>
      <w:r w:rsidR="00E321A6" w:rsidRPr="00E321A6">
        <w:rPr>
          <w:rFonts w:cs="Arial"/>
          <w:sz w:val="22"/>
          <w:szCs w:val="22"/>
        </w:rPr>
        <w:t>Rio Cordoba</w:t>
      </w:r>
      <w:r w:rsidR="00E321A6">
        <w:rPr>
          <w:rFonts w:cs="Arial"/>
          <w:sz w:val="22"/>
          <w:szCs w:val="22"/>
        </w:rPr>
        <w:t xml:space="preserve"> </w:t>
      </w:r>
    </w:p>
    <w:p w:rsidR="00420460" w:rsidRDefault="009110DF" w:rsidP="00420460">
      <w:pPr>
        <w:jc w:val="both"/>
        <w:rPr>
          <w:rFonts w:cs="Arial"/>
          <w:sz w:val="22"/>
          <w:szCs w:val="22"/>
        </w:rPr>
      </w:pPr>
      <w:r w:rsidRPr="00286712">
        <w:rPr>
          <w:rFonts w:cs="Arial"/>
          <w:b/>
          <w:sz w:val="22"/>
          <w:szCs w:val="22"/>
        </w:rPr>
        <w:t>PARÁGRAFO</w:t>
      </w:r>
      <w:r w:rsidRPr="00286712">
        <w:rPr>
          <w:rFonts w:cs="Arial"/>
          <w:sz w:val="22"/>
          <w:szCs w:val="22"/>
        </w:rPr>
        <w:t xml:space="preserve">: </w:t>
      </w:r>
      <w:r w:rsidR="00C14D8D" w:rsidRPr="00286712">
        <w:rPr>
          <w:rFonts w:cs="Arial"/>
          <w:sz w:val="22"/>
          <w:szCs w:val="22"/>
        </w:rPr>
        <w:t>Las compensaciones que</w:t>
      </w:r>
      <w:r w:rsidR="00FC589A" w:rsidRPr="00286712">
        <w:rPr>
          <w:rFonts w:cs="Arial"/>
          <w:sz w:val="22"/>
          <w:szCs w:val="22"/>
        </w:rPr>
        <w:t xml:space="preserve"> se</w:t>
      </w:r>
      <w:r w:rsidR="00C14D8D" w:rsidRPr="00286712">
        <w:rPr>
          <w:rFonts w:cs="Arial"/>
          <w:sz w:val="22"/>
          <w:szCs w:val="22"/>
        </w:rPr>
        <w:t xml:space="preserve"> causen para cualquiera de las líneas</w:t>
      </w:r>
      <w:r w:rsidRPr="00286712">
        <w:rPr>
          <w:rFonts w:cs="Arial"/>
          <w:sz w:val="22"/>
          <w:szCs w:val="22"/>
        </w:rPr>
        <w:t xml:space="preserve"> </w:t>
      </w:r>
      <w:r w:rsidR="004C7922">
        <w:rPr>
          <w:rFonts w:cs="Arial"/>
          <w:sz w:val="22"/>
          <w:szCs w:val="22"/>
        </w:rPr>
        <w:t>de 22</w:t>
      </w:r>
      <w:r w:rsidR="00C14D8D" w:rsidRPr="00286712">
        <w:rPr>
          <w:rFonts w:cs="Arial"/>
          <w:sz w:val="22"/>
          <w:szCs w:val="22"/>
        </w:rPr>
        <w:t xml:space="preserve">0 kV </w:t>
      </w:r>
      <w:r w:rsidR="00E321A6">
        <w:rPr>
          <w:rFonts w:cs="Arial"/>
          <w:sz w:val="22"/>
          <w:szCs w:val="22"/>
        </w:rPr>
        <w:t xml:space="preserve">Fundación </w:t>
      </w:r>
      <w:r w:rsidR="00C14D8D" w:rsidRPr="00286712">
        <w:rPr>
          <w:rFonts w:cs="Arial"/>
          <w:sz w:val="22"/>
          <w:szCs w:val="22"/>
        </w:rPr>
        <w:t xml:space="preserve"> – </w:t>
      </w:r>
      <w:r w:rsidR="00E321A6">
        <w:rPr>
          <w:rFonts w:cs="Arial"/>
          <w:sz w:val="22"/>
          <w:szCs w:val="22"/>
        </w:rPr>
        <w:t xml:space="preserve">Santa Marta </w:t>
      </w:r>
      <w:r w:rsidR="00C14D8D" w:rsidRPr="00286712">
        <w:rPr>
          <w:rFonts w:cs="Arial"/>
          <w:sz w:val="22"/>
          <w:szCs w:val="22"/>
        </w:rPr>
        <w:t xml:space="preserve">se asignarán de acuerdo con el procedimiento descrito en el Anexo 3 – </w:t>
      </w:r>
      <w:r w:rsidR="004A5112" w:rsidRPr="00286712">
        <w:rPr>
          <w:rFonts w:cs="Arial"/>
          <w:sz w:val="22"/>
          <w:szCs w:val="22"/>
        </w:rPr>
        <w:t>Operación, mantenimiento,</w:t>
      </w:r>
      <w:r w:rsidR="000E122A" w:rsidRPr="00286712">
        <w:rPr>
          <w:rFonts w:cs="Arial"/>
          <w:sz w:val="22"/>
          <w:szCs w:val="22"/>
        </w:rPr>
        <w:t xml:space="preserve"> y</w:t>
      </w:r>
      <w:r w:rsidR="004A5112" w:rsidRPr="00286712">
        <w:rPr>
          <w:rFonts w:cs="Arial"/>
          <w:sz w:val="22"/>
          <w:szCs w:val="22"/>
        </w:rPr>
        <w:t xml:space="preserve"> a</w:t>
      </w:r>
      <w:r w:rsidR="00C14D8D" w:rsidRPr="00286712">
        <w:rPr>
          <w:rFonts w:cs="Arial"/>
          <w:sz w:val="22"/>
          <w:szCs w:val="22"/>
        </w:rPr>
        <w:t>signación de compensaciones</w:t>
      </w:r>
      <w:r w:rsidR="00420460">
        <w:rPr>
          <w:rFonts w:cs="Arial"/>
          <w:sz w:val="22"/>
          <w:szCs w:val="22"/>
        </w:rPr>
        <w:t xml:space="preserve">, descrito en la </w:t>
      </w:r>
      <w:r w:rsidR="00420460" w:rsidRPr="00B05221">
        <w:rPr>
          <w:rFonts w:cs="Arial"/>
          <w:sz w:val="22"/>
          <w:szCs w:val="22"/>
        </w:rPr>
        <w:t>CLÁUSULA DÉCIMA CUARTA</w:t>
      </w:r>
      <w:r w:rsidR="00420460" w:rsidRPr="00286712">
        <w:rPr>
          <w:rFonts w:cs="Arial"/>
          <w:sz w:val="22"/>
          <w:szCs w:val="22"/>
        </w:rPr>
        <w:t>.</w:t>
      </w:r>
      <w:r w:rsidR="00420460" w:rsidRPr="00DC4A6F">
        <w:rPr>
          <w:rFonts w:cs="Arial"/>
          <w:sz w:val="22"/>
          <w:szCs w:val="22"/>
        </w:rPr>
        <w:t xml:space="preserve"> </w:t>
      </w:r>
    </w:p>
    <w:p w:rsidR="00286712" w:rsidRDefault="00C14D8D" w:rsidP="00FE0BE2">
      <w:pPr>
        <w:jc w:val="both"/>
        <w:rPr>
          <w:rFonts w:cs="Arial"/>
          <w:sz w:val="22"/>
          <w:szCs w:val="22"/>
        </w:rPr>
      </w:pPr>
      <w:r w:rsidRPr="00286712">
        <w:rPr>
          <w:rFonts w:cs="Arial"/>
          <w:sz w:val="22"/>
          <w:szCs w:val="22"/>
        </w:rPr>
        <w:lastRenderedPageBreak/>
        <w:t>.</w:t>
      </w:r>
      <w:r w:rsidRPr="00DC4A6F">
        <w:rPr>
          <w:rFonts w:cs="Arial"/>
          <w:sz w:val="22"/>
          <w:szCs w:val="22"/>
        </w:rPr>
        <w:t xml:space="preserve"> </w:t>
      </w:r>
    </w:p>
    <w:p w:rsidR="00ED69A9" w:rsidRPr="00DC4A6F" w:rsidRDefault="00800476" w:rsidP="00286712">
      <w:pPr>
        <w:jc w:val="both"/>
        <w:rPr>
          <w:rFonts w:cs="Arial"/>
          <w:sz w:val="22"/>
          <w:szCs w:val="22"/>
        </w:rPr>
      </w:pPr>
      <w:r w:rsidRPr="00286712">
        <w:rPr>
          <w:rFonts w:cs="Arial"/>
          <w:b/>
          <w:sz w:val="22"/>
          <w:szCs w:val="22"/>
        </w:rPr>
        <w:t xml:space="preserve">CLÁUSULA </w:t>
      </w:r>
      <w:r w:rsidR="00E47D34" w:rsidRPr="00286712">
        <w:rPr>
          <w:rFonts w:cs="Arial"/>
          <w:b/>
          <w:sz w:val="22"/>
          <w:szCs w:val="22"/>
        </w:rPr>
        <w:t>OCTAVA</w:t>
      </w:r>
      <w:r w:rsidRPr="00286712">
        <w:rPr>
          <w:rFonts w:cs="Arial"/>
          <w:b/>
          <w:sz w:val="22"/>
          <w:szCs w:val="22"/>
        </w:rPr>
        <w:t>: VALOR DEL CONTRATO.</w:t>
      </w:r>
      <w:r w:rsidRPr="00286712">
        <w:rPr>
          <w:rFonts w:cs="Arial"/>
          <w:sz w:val="22"/>
          <w:szCs w:val="22"/>
        </w:rPr>
        <w:t xml:space="preserve"> El presente contrato es de cuantía </w:t>
      </w:r>
      <w:r w:rsidR="00B764B3" w:rsidRPr="00286712">
        <w:rPr>
          <w:rFonts w:cs="Arial"/>
          <w:sz w:val="22"/>
          <w:szCs w:val="22"/>
        </w:rPr>
        <w:t xml:space="preserve">indeterminada pero </w:t>
      </w:r>
      <w:r w:rsidRPr="00286712">
        <w:rPr>
          <w:rFonts w:cs="Arial"/>
          <w:sz w:val="22"/>
          <w:szCs w:val="22"/>
        </w:rPr>
        <w:t>determina</w:t>
      </w:r>
      <w:r w:rsidR="00B764B3" w:rsidRPr="00286712">
        <w:rPr>
          <w:rFonts w:cs="Arial"/>
          <w:sz w:val="22"/>
          <w:szCs w:val="22"/>
        </w:rPr>
        <w:t>ble</w:t>
      </w:r>
      <w:r w:rsidRPr="00286712">
        <w:rPr>
          <w:rFonts w:cs="Arial"/>
          <w:sz w:val="22"/>
          <w:szCs w:val="22"/>
        </w:rPr>
        <w:t xml:space="preserve"> </w:t>
      </w:r>
      <w:r w:rsidR="00E378EB" w:rsidRPr="00286712">
        <w:rPr>
          <w:rFonts w:cs="Arial"/>
          <w:sz w:val="22"/>
          <w:szCs w:val="22"/>
        </w:rPr>
        <w:t xml:space="preserve">a su vencimiento </w:t>
      </w:r>
      <w:r w:rsidRPr="00286712">
        <w:rPr>
          <w:rFonts w:cs="Arial"/>
          <w:sz w:val="22"/>
          <w:szCs w:val="22"/>
        </w:rPr>
        <w:t>y su valor corresponde a</w:t>
      </w:r>
      <w:r w:rsidR="007A1103" w:rsidRPr="00286712">
        <w:rPr>
          <w:rFonts w:cs="Arial"/>
          <w:sz w:val="22"/>
          <w:szCs w:val="22"/>
        </w:rPr>
        <w:t>:</w:t>
      </w:r>
      <w:r w:rsidRPr="00286712">
        <w:rPr>
          <w:rFonts w:cs="Arial"/>
          <w:sz w:val="22"/>
          <w:szCs w:val="22"/>
        </w:rPr>
        <w:t xml:space="preserve"> </w:t>
      </w:r>
      <w:r w:rsidR="00580B6C" w:rsidRPr="00286712">
        <w:rPr>
          <w:rFonts w:cs="Arial"/>
          <w:sz w:val="22"/>
          <w:szCs w:val="22"/>
        </w:rPr>
        <w:t>1)</w:t>
      </w:r>
      <w:r w:rsidR="00AC1615" w:rsidRPr="00286712">
        <w:rPr>
          <w:rFonts w:cs="Arial"/>
          <w:sz w:val="22"/>
          <w:szCs w:val="22"/>
        </w:rPr>
        <w:t> </w:t>
      </w:r>
      <w:r w:rsidR="00580B6C" w:rsidRPr="00286712">
        <w:rPr>
          <w:rFonts w:cs="Arial"/>
          <w:sz w:val="22"/>
          <w:szCs w:val="22"/>
        </w:rPr>
        <w:t>L</w:t>
      </w:r>
      <w:r w:rsidRPr="00286712">
        <w:rPr>
          <w:rFonts w:cs="Arial"/>
          <w:sz w:val="22"/>
          <w:szCs w:val="22"/>
        </w:rPr>
        <w:t>os costos por</w:t>
      </w:r>
      <w:r w:rsidR="00580B6C" w:rsidRPr="00286712">
        <w:rPr>
          <w:rFonts w:cs="Arial"/>
          <w:sz w:val="22"/>
          <w:szCs w:val="22"/>
        </w:rPr>
        <w:t xml:space="preserve"> concepto de</w:t>
      </w:r>
      <w:r w:rsidRPr="00286712">
        <w:rPr>
          <w:rFonts w:cs="Arial"/>
          <w:sz w:val="22"/>
          <w:szCs w:val="22"/>
        </w:rPr>
        <w:t xml:space="preserve"> </w:t>
      </w:r>
      <w:r w:rsidR="005D1788" w:rsidRPr="00286712">
        <w:rPr>
          <w:rFonts w:cs="Arial"/>
          <w:sz w:val="22"/>
          <w:szCs w:val="22"/>
        </w:rPr>
        <w:t>las a</w:t>
      </w:r>
      <w:r w:rsidRPr="00286712">
        <w:rPr>
          <w:rFonts w:cs="Arial"/>
          <w:sz w:val="22"/>
          <w:szCs w:val="22"/>
        </w:rPr>
        <w:t>ctividades</w:t>
      </w:r>
      <w:r w:rsidR="005D1788" w:rsidRPr="00286712">
        <w:rPr>
          <w:rFonts w:cs="Arial"/>
          <w:sz w:val="22"/>
          <w:szCs w:val="22"/>
        </w:rPr>
        <w:t xml:space="preserve"> de supervisión </w:t>
      </w:r>
      <w:r w:rsidRPr="00286712">
        <w:rPr>
          <w:rFonts w:cs="Arial"/>
          <w:sz w:val="22"/>
          <w:szCs w:val="22"/>
        </w:rPr>
        <w:t>de la</w:t>
      </w:r>
      <w:r w:rsidR="00EE6ABA" w:rsidRPr="00286712">
        <w:rPr>
          <w:rFonts w:cs="Arial"/>
          <w:sz w:val="22"/>
          <w:szCs w:val="22"/>
        </w:rPr>
        <w:t xml:space="preserve"> reconfiguración</w:t>
      </w:r>
      <w:r w:rsidR="004C7922">
        <w:rPr>
          <w:rFonts w:cs="Arial"/>
          <w:sz w:val="22"/>
          <w:szCs w:val="22"/>
        </w:rPr>
        <w:t xml:space="preserve"> de la actual línea de 22</w:t>
      </w:r>
      <w:r w:rsidR="005C616C" w:rsidRPr="00286712">
        <w:rPr>
          <w:rFonts w:cs="Arial"/>
          <w:sz w:val="22"/>
          <w:szCs w:val="22"/>
        </w:rPr>
        <w:t xml:space="preserve">0 kV: </w:t>
      </w:r>
      <w:r w:rsidR="00D26C8D">
        <w:rPr>
          <w:rFonts w:cs="Arial"/>
          <w:sz w:val="22"/>
          <w:szCs w:val="22"/>
        </w:rPr>
        <w:t xml:space="preserve">Fundación – Santa Marta </w:t>
      </w:r>
      <w:r w:rsidR="005C616C" w:rsidRPr="00286712">
        <w:rPr>
          <w:rFonts w:cs="Arial"/>
          <w:sz w:val="22"/>
          <w:szCs w:val="22"/>
        </w:rPr>
        <w:t xml:space="preserve">como las </w:t>
      </w:r>
      <w:proofErr w:type="gramStart"/>
      <w:r w:rsidR="005C616C" w:rsidRPr="00286712">
        <w:rPr>
          <w:rFonts w:cs="Arial"/>
          <w:sz w:val="22"/>
          <w:szCs w:val="22"/>
        </w:rPr>
        <w:t xml:space="preserve">líneas </w:t>
      </w:r>
      <w:r w:rsidR="00D26C8D" w:rsidRPr="00685BC3">
        <w:rPr>
          <w:rFonts w:cs="Arial"/>
          <w:sz w:val="22"/>
          <w:szCs w:val="22"/>
        </w:rPr>
        <w:t>:</w:t>
      </w:r>
      <w:proofErr w:type="gramEnd"/>
      <w:r w:rsidR="00D26C8D" w:rsidRPr="00685BC3">
        <w:rPr>
          <w:rFonts w:cs="Arial"/>
          <w:sz w:val="22"/>
          <w:szCs w:val="22"/>
        </w:rPr>
        <w:t xml:space="preserve">   Fundación – Rio Cordoba y Rio Cordoba  – Santa Marta</w:t>
      </w:r>
      <w:r w:rsidR="00D26C8D">
        <w:rPr>
          <w:rFonts w:cs="Arial"/>
          <w:sz w:val="22"/>
          <w:szCs w:val="22"/>
        </w:rPr>
        <w:t xml:space="preserve"> </w:t>
      </w:r>
      <w:r w:rsidR="00450BCF" w:rsidRPr="00286712">
        <w:rPr>
          <w:rFonts w:cs="Arial"/>
          <w:sz w:val="22"/>
          <w:szCs w:val="22"/>
        </w:rPr>
        <w:t xml:space="preserve">2) Revisión y aprobación de diseños de nuevos esquemas de telecomunicaciones y </w:t>
      </w:r>
      <w:proofErr w:type="spellStart"/>
      <w:r w:rsidR="00450BCF" w:rsidRPr="00286712">
        <w:rPr>
          <w:rFonts w:cs="Arial"/>
          <w:sz w:val="22"/>
          <w:szCs w:val="22"/>
        </w:rPr>
        <w:t>teleprotección</w:t>
      </w:r>
      <w:proofErr w:type="spellEnd"/>
      <w:r w:rsidR="00450BCF" w:rsidRPr="00286712">
        <w:rPr>
          <w:rFonts w:cs="Arial"/>
          <w:sz w:val="22"/>
          <w:szCs w:val="22"/>
        </w:rPr>
        <w:t xml:space="preserve">. 3) Actualización de SOE y Registrador de Fallas. 4) Actualización de Mímicos locales y CSM. 5) Coordinación de Consignaciones. </w:t>
      </w:r>
      <w:r w:rsidR="004170B5" w:rsidRPr="00286712">
        <w:rPr>
          <w:rFonts w:cs="Arial"/>
          <w:sz w:val="22"/>
          <w:szCs w:val="22"/>
        </w:rPr>
        <w:t xml:space="preserve">6) </w:t>
      </w:r>
      <w:r w:rsidR="00450BCF" w:rsidRPr="00286712">
        <w:rPr>
          <w:rFonts w:cs="Arial"/>
          <w:sz w:val="22"/>
          <w:szCs w:val="22"/>
        </w:rPr>
        <w:t>Revisión</w:t>
      </w:r>
      <w:r w:rsidR="004170B5" w:rsidRPr="00286712">
        <w:rPr>
          <w:rFonts w:cs="Arial"/>
          <w:sz w:val="22"/>
          <w:szCs w:val="22"/>
        </w:rPr>
        <w:t xml:space="preserve"> cumplimiento Código de Redes. 7</w:t>
      </w:r>
      <w:r w:rsidR="00450BCF" w:rsidRPr="00286712">
        <w:rPr>
          <w:rFonts w:cs="Arial"/>
          <w:sz w:val="22"/>
          <w:szCs w:val="22"/>
        </w:rPr>
        <w:t>) Revisión estudio de</w:t>
      </w:r>
      <w:r w:rsidR="004170B5" w:rsidRPr="00286712">
        <w:rPr>
          <w:rFonts w:cs="Arial"/>
          <w:sz w:val="22"/>
          <w:szCs w:val="22"/>
        </w:rPr>
        <w:t xml:space="preserve"> coordinación de protecciones. 8</w:t>
      </w:r>
      <w:r w:rsidR="00450BCF" w:rsidRPr="00286712">
        <w:rPr>
          <w:rFonts w:cs="Arial"/>
          <w:sz w:val="22"/>
          <w:szCs w:val="22"/>
        </w:rPr>
        <w:t xml:space="preserve">) Cambio de ajustes de Relés y Pruebas. </w:t>
      </w:r>
      <w:r w:rsidR="000E122A" w:rsidRPr="00286712">
        <w:rPr>
          <w:rFonts w:cs="Arial"/>
          <w:sz w:val="22"/>
          <w:szCs w:val="22"/>
        </w:rPr>
        <w:t>9</w:t>
      </w:r>
      <w:r w:rsidR="00450BCF" w:rsidRPr="00286712">
        <w:rPr>
          <w:rFonts w:cs="Arial"/>
          <w:sz w:val="22"/>
          <w:szCs w:val="22"/>
        </w:rPr>
        <w:t>) Coordinación del sitio del punto</w:t>
      </w:r>
      <w:r w:rsidR="00E663B1">
        <w:rPr>
          <w:rFonts w:cs="Arial"/>
          <w:sz w:val="22"/>
          <w:szCs w:val="22"/>
        </w:rPr>
        <w:t xml:space="preserve"> de derivación de la línea de 22</w:t>
      </w:r>
      <w:r w:rsidR="00450BCF" w:rsidRPr="00286712">
        <w:rPr>
          <w:rFonts w:cs="Arial"/>
          <w:sz w:val="22"/>
          <w:szCs w:val="22"/>
        </w:rPr>
        <w:t xml:space="preserve">0 kV </w:t>
      </w:r>
      <w:r w:rsidR="00D26C8D">
        <w:rPr>
          <w:rFonts w:cs="Arial"/>
          <w:sz w:val="22"/>
          <w:szCs w:val="22"/>
        </w:rPr>
        <w:t>Fundación – Santa Marta</w:t>
      </w:r>
      <w:r w:rsidR="00E663B1">
        <w:rPr>
          <w:rFonts w:cs="Arial"/>
          <w:sz w:val="22"/>
          <w:szCs w:val="22"/>
        </w:rPr>
        <w:t xml:space="preserve"> </w:t>
      </w:r>
      <w:r w:rsidR="00450BCF" w:rsidRPr="00286712">
        <w:rPr>
          <w:rFonts w:cs="Arial"/>
          <w:sz w:val="22"/>
          <w:szCs w:val="22"/>
        </w:rPr>
        <w:t xml:space="preserve">de propiedad de </w:t>
      </w:r>
      <w:r w:rsidR="00E663B1">
        <w:rPr>
          <w:rFonts w:cs="Arial"/>
          <w:b/>
          <w:sz w:val="22"/>
          <w:szCs w:val="22"/>
        </w:rPr>
        <w:t>TRANSELCA</w:t>
      </w:r>
      <w:r w:rsidR="00450BCF" w:rsidRPr="00286712">
        <w:rPr>
          <w:rFonts w:cs="Arial"/>
          <w:b/>
          <w:sz w:val="22"/>
          <w:szCs w:val="22"/>
        </w:rPr>
        <w:t xml:space="preserve">. </w:t>
      </w:r>
      <w:r w:rsidR="000E122A" w:rsidRPr="00286712">
        <w:rPr>
          <w:rFonts w:cs="Arial"/>
          <w:sz w:val="22"/>
          <w:szCs w:val="22"/>
        </w:rPr>
        <w:t>10</w:t>
      </w:r>
      <w:r w:rsidR="00AD05E7" w:rsidRPr="00286712">
        <w:rPr>
          <w:rFonts w:cs="Arial"/>
          <w:sz w:val="22"/>
          <w:szCs w:val="22"/>
        </w:rPr>
        <w:t>) Revisión del diseño del punto de derivación de la</w:t>
      </w:r>
      <w:r w:rsidR="00D26C8D">
        <w:rPr>
          <w:rFonts w:cs="Arial"/>
          <w:sz w:val="22"/>
          <w:szCs w:val="22"/>
        </w:rPr>
        <w:t>s</w:t>
      </w:r>
      <w:r w:rsidR="00AD05E7" w:rsidRPr="00286712">
        <w:rPr>
          <w:rFonts w:cs="Arial"/>
          <w:sz w:val="22"/>
          <w:szCs w:val="22"/>
        </w:rPr>
        <w:t xml:space="preserve"> línea</w:t>
      </w:r>
      <w:r w:rsidR="00D26C8D">
        <w:rPr>
          <w:rFonts w:cs="Arial"/>
          <w:sz w:val="22"/>
          <w:szCs w:val="22"/>
        </w:rPr>
        <w:t>s</w:t>
      </w:r>
      <w:r w:rsidR="00AD05E7" w:rsidRPr="00286712">
        <w:rPr>
          <w:rFonts w:cs="Arial"/>
          <w:sz w:val="22"/>
          <w:szCs w:val="22"/>
        </w:rPr>
        <w:t xml:space="preserve"> de 2</w:t>
      </w:r>
      <w:r w:rsidR="00E663B1">
        <w:rPr>
          <w:rFonts w:cs="Arial"/>
          <w:sz w:val="22"/>
          <w:szCs w:val="22"/>
        </w:rPr>
        <w:t>2</w:t>
      </w:r>
      <w:r w:rsidR="00AD05E7" w:rsidRPr="00286712">
        <w:rPr>
          <w:rFonts w:cs="Arial"/>
          <w:sz w:val="22"/>
          <w:szCs w:val="22"/>
        </w:rPr>
        <w:t>0 kV</w:t>
      </w:r>
      <w:r w:rsidR="00D26C8D">
        <w:rPr>
          <w:rFonts w:cs="Arial"/>
          <w:sz w:val="22"/>
          <w:szCs w:val="22"/>
        </w:rPr>
        <w:t xml:space="preserve"> </w:t>
      </w:r>
      <w:r w:rsidR="00D26C8D" w:rsidRPr="00685BC3">
        <w:rPr>
          <w:rFonts w:cs="Arial"/>
          <w:sz w:val="22"/>
          <w:szCs w:val="22"/>
        </w:rPr>
        <w:t>Fundación – Santa Marta</w:t>
      </w:r>
      <w:r w:rsidR="000E122A" w:rsidRPr="00286712">
        <w:rPr>
          <w:rFonts w:cs="Arial"/>
          <w:sz w:val="22"/>
          <w:szCs w:val="22"/>
        </w:rPr>
        <w:t>. 11</w:t>
      </w:r>
      <w:r w:rsidR="00AD05E7" w:rsidRPr="00286712">
        <w:rPr>
          <w:rFonts w:cs="Arial"/>
          <w:sz w:val="22"/>
          <w:szCs w:val="22"/>
        </w:rPr>
        <w:t>) Actualización de los planos del punto de derivación de la</w:t>
      </w:r>
      <w:r w:rsidR="00D26C8D">
        <w:rPr>
          <w:rFonts w:cs="Arial"/>
          <w:sz w:val="22"/>
          <w:szCs w:val="22"/>
        </w:rPr>
        <w:t>s</w:t>
      </w:r>
      <w:r w:rsidR="00AD05E7" w:rsidRPr="00286712">
        <w:rPr>
          <w:rFonts w:cs="Arial"/>
          <w:sz w:val="22"/>
          <w:szCs w:val="22"/>
        </w:rPr>
        <w:t xml:space="preserve"> línea</w:t>
      </w:r>
      <w:r w:rsidR="00D26C8D">
        <w:rPr>
          <w:rFonts w:cs="Arial"/>
          <w:sz w:val="22"/>
          <w:szCs w:val="22"/>
        </w:rPr>
        <w:t>s</w:t>
      </w:r>
      <w:r w:rsidR="00AD05E7" w:rsidRPr="00286712">
        <w:rPr>
          <w:rFonts w:cs="Arial"/>
          <w:sz w:val="22"/>
          <w:szCs w:val="22"/>
        </w:rPr>
        <w:t xml:space="preserve"> de 2</w:t>
      </w:r>
      <w:r w:rsidR="00E663B1">
        <w:rPr>
          <w:rFonts w:cs="Arial"/>
          <w:sz w:val="22"/>
          <w:szCs w:val="22"/>
        </w:rPr>
        <w:t>2</w:t>
      </w:r>
      <w:r w:rsidR="00AD05E7" w:rsidRPr="00286712">
        <w:rPr>
          <w:rFonts w:cs="Arial"/>
          <w:sz w:val="22"/>
          <w:szCs w:val="22"/>
        </w:rPr>
        <w:t xml:space="preserve">0 kV </w:t>
      </w:r>
      <w:r w:rsidR="00D26C8D" w:rsidRPr="00685BC3">
        <w:rPr>
          <w:rFonts w:cs="Arial"/>
          <w:sz w:val="22"/>
          <w:szCs w:val="22"/>
        </w:rPr>
        <w:t xml:space="preserve"> Fundación – </w:t>
      </w:r>
      <w:r w:rsidR="00D26C8D">
        <w:rPr>
          <w:rFonts w:cs="Arial"/>
          <w:sz w:val="22"/>
          <w:szCs w:val="22"/>
        </w:rPr>
        <w:t xml:space="preserve"> </w:t>
      </w:r>
      <w:r w:rsidR="00D26C8D" w:rsidRPr="00685BC3">
        <w:rPr>
          <w:rFonts w:cs="Arial"/>
          <w:sz w:val="22"/>
          <w:szCs w:val="22"/>
        </w:rPr>
        <w:t>Santa Marta</w:t>
      </w:r>
      <w:r w:rsidR="00AD05E7" w:rsidRPr="00286712">
        <w:rPr>
          <w:rFonts w:cs="Arial"/>
          <w:sz w:val="22"/>
          <w:szCs w:val="22"/>
        </w:rPr>
        <w:t>.</w:t>
      </w:r>
      <w:r w:rsidR="004170B5" w:rsidRPr="00286712">
        <w:rPr>
          <w:rFonts w:cs="Arial"/>
          <w:sz w:val="22"/>
          <w:szCs w:val="22"/>
        </w:rPr>
        <w:t xml:space="preserve"> </w:t>
      </w:r>
      <w:r w:rsidR="00A60295" w:rsidRPr="00286712">
        <w:rPr>
          <w:rFonts w:cs="Arial"/>
          <w:sz w:val="22"/>
          <w:szCs w:val="22"/>
        </w:rPr>
        <w:t xml:space="preserve">Estos costos </w:t>
      </w:r>
      <w:r w:rsidRPr="00286712">
        <w:rPr>
          <w:rFonts w:cs="Arial"/>
          <w:sz w:val="22"/>
          <w:szCs w:val="22"/>
        </w:rPr>
        <w:t>ascienden a la suma de</w:t>
      </w:r>
      <w:r w:rsidR="00E11163" w:rsidRPr="00286712">
        <w:rPr>
          <w:rFonts w:cs="Arial"/>
          <w:sz w:val="22"/>
          <w:szCs w:val="22"/>
        </w:rPr>
        <w:t xml:space="preserve"> millones de pesos Colombianos </w:t>
      </w:r>
      <w:r w:rsidR="00580B6C" w:rsidRPr="00286712">
        <w:rPr>
          <w:rFonts w:cs="Arial"/>
          <w:sz w:val="22"/>
          <w:szCs w:val="22"/>
        </w:rPr>
        <w:t>(</w:t>
      </w:r>
      <w:r w:rsidRPr="00286712">
        <w:rPr>
          <w:rFonts w:cs="Arial"/>
          <w:sz w:val="22"/>
          <w:szCs w:val="22"/>
        </w:rPr>
        <w:t>COP</w:t>
      </w:r>
      <w:r w:rsidR="0025312A" w:rsidRPr="00286712">
        <w:rPr>
          <w:rFonts w:cs="Arial"/>
          <w:sz w:val="22"/>
          <w:szCs w:val="22"/>
        </w:rPr>
        <w:t> </w:t>
      </w:r>
      <w:r w:rsidR="005C616C" w:rsidRPr="00286712">
        <w:rPr>
          <w:rFonts w:cs="Arial"/>
          <w:sz w:val="22"/>
          <w:szCs w:val="22"/>
        </w:rPr>
        <w:t>$</w:t>
      </w:r>
      <w:proofErr w:type="spellStart"/>
      <w:r w:rsidR="00E663B1">
        <w:rPr>
          <w:rFonts w:cs="Arial"/>
          <w:sz w:val="22"/>
          <w:szCs w:val="22"/>
        </w:rPr>
        <w:t>xxxx</w:t>
      </w:r>
      <w:proofErr w:type="spellEnd"/>
      <w:r w:rsidR="00580B6C" w:rsidRPr="00286712">
        <w:rPr>
          <w:rFonts w:cs="Arial"/>
          <w:sz w:val="22"/>
          <w:szCs w:val="22"/>
        </w:rPr>
        <w:t>)</w:t>
      </w:r>
      <w:r w:rsidR="00E47D34" w:rsidRPr="00286712">
        <w:rPr>
          <w:rFonts w:cs="Arial"/>
          <w:sz w:val="22"/>
          <w:szCs w:val="22"/>
        </w:rPr>
        <w:t xml:space="preserve"> antes de IVA</w:t>
      </w:r>
      <w:r w:rsidR="00DC3F18" w:rsidRPr="00286712">
        <w:rPr>
          <w:rFonts w:cs="Arial"/>
          <w:sz w:val="22"/>
          <w:szCs w:val="22"/>
        </w:rPr>
        <w:t>,</w:t>
      </w:r>
      <w:r w:rsidR="00176581" w:rsidRPr="00286712">
        <w:rPr>
          <w:rFonts w:cs="Arial"/>
          <w:sz w:val="22"/>
          <w:szCs w:val="22"/>
        </w:rPr>
        <w:t xml:space="preserve"> </w:t>
      </w:r>
      <w:r w:rsidR="00C3780A" w:rsidRPr="00286712">
        <w:rPr>
          <w:rFonts w:cs="Arial"/>
          <w:sz w:val="22"/>
          <w:szCs w:val="22"/>
        </w:rPr>
        <w:t>correspondientes al</w:t>
      </w:r>
      <w:r w:rsidR="00E11163" w:rsidRPr="00286712">
        <w:rPr>
          <w:rFonts w:cs="Arial"/>
          <w:sz w:val="22"/>
          <w:szCs w:val="22"/>
        </w:rPr>
        <w:t xml:space="preserve"> </w:t>
      </w:r>
      <w:r w:rsidR="00E663B1">
        <w:rPr>
          <w:rFonts w:cs="Arial"/>
          <w:sz w:val="22"/>
          <w:szCs w:val="22"/>
        </w:rPr>
        <w:t>xx</w:t>
      </w:r>
      <w:r w:rsidR="00E11163" w:rsidRPr="00286712">
        <w:rPr>
          <w:rFonts w:cs="Arial"/>
          <w:sz w:val="22"/>
          <w:szCs w:val="22"/>
        </w:rPr>
        <w:t xml:space="preserve"> </w:t>
      </w:r>
      <w:r w:rsidR="00263457" w:rsidRPr="00286712">
        <w:rPr>
          <w:rFonts w:cs="Arial"/>
          <w:sz w:val="22"/>
          <w:szCs w:val="22"/>
        </w:rPr>
        <w:t xml:space="preserve">de </w:t>
      </w:r>
      <w:r w:rsidR="00E11163" w:rsidRPr="00286712">
        <w:rPr>
          <w:rFonts w:cs="Arial"/>
          <w:sz w:val="22"/>
          <w:szCs w:val="22"/>
        </w:rPr>
        <w:t xml:space="preserve">Agosto </w:t>
      </w:r>
      <w:r w:rsidRPr="00286712">
        <w:rPr>
          <w:rFonts w:cs="Arial"/>
          <w:sz w:val="22"/>
          <w:szCs w:val="22"/>
        </w:rPr>
        <w:t>de 201</w:t>
      </w:r>
      <w:r w:rsidR="00E663B1">
        <w:rPr>
          <w:rFonts w:cs="Arial"/>
          <w:sz w:val="22"/>
          <w:szCs w:val="22"/>
        </w:rPr>
        <w:t>4</w:t>
      </w:r>
      <w:r w:rsidRPr="00286712">
        <w:rPr>
          <w:rFonts w:cs="Arial"/>
          <w:sz w:val="22"/>
          <w:szCs w:val="22"/>
        </w:rPr>
        <w:t>,</w:t>
      </w:r>
      <w:r w:rsidR="00E11163" w:rsidRPr="00286712">
        <w:rPr>
          <w:rFonts w:cs="Arial"/>
          <w:sz w:val="22"/>
          <w:szCs w:val="22"/>
        </w:rPr>
        <w:t xml:space="preserve"> el cual se actualizará a la fecha de pago con el Índice de Precios al Productor Nacional (IPP), certificado por la autoridad competente, </w:t>
      </w:r>
      <w:r w:rsidR="005D1788" w:rsidRPr="00286712">
        <w:rPr>
          <w:rFonts w:cs="Arial"/>
          <w:sz w:val="22"/>
          <w:szCs w:val="22"/>
        </w:rPr>
        <w:t xml:space="preserve">según la oferta presentada por </w:t>
      </w:r>
      <w:r w:rsidR="00E663B1">
        <w:rPr>
          <w:rFonts w:cs="Arial"/>
          <w:sz w:val="22"/>
          <w:szCs w:val="22"/>
        </w:rPr>
        <w:t xml:space="preserve">TRANSELCA </w:t>
      </w:r>
      <w:r w:rsidR="005D1788" w:rsidRPr="00286712">
        <w:rPr>
          <w:rFonts w:cs="Arial"/>
          <w:sz w:val="22"/>
          <w:szCs w:val="22"/>
        </w:rPr>
        <w:t xml:space="preserve">a la UPME asociada a los costos de conexión </w:t>
      </w:r>
      <w:r w:rsidR="00E11163" w:rsidRPr="00286712">
        <w:rPr>
          <w:rFonts w:cs="Arial"/>
          <w:sz w:val="22"/>
          <w:szCs w:val="22"/>
        </w:rPr>
        <w:t xml:space="preserve">Convocatoria </w:t>
      </w:r>
      <w:r w:rsidR="004170B5" w:rsidRPr="00286712">
        <w:rPr>
          <w:rFonts w:cs="Arial"/>
          <w:sz w:val="22"/>
          <w:szCs w:val="22"/>
        </w:rPr>
        <w:t>UPME 0</w:t>
      </w:r>
      <w:r w:rsidR="00E663B1">
        <w:rPr>
          <w:rFonts w:cs="Arial"/>
          <w:sz w:val="22"/>
          <w:szCs w:val="22"/>
        </w:rPr>
        <w:t>6</w:t>
      </w:r>
      <w:r w:rsidR="004170B5" w:rsidRPr="00286712">
        <w:rPr>
          <w:rFonts w:cs="Arial"/>
          <w:sz w:val="22"/>
          <w:szCs w:val="22"/>
        </w:rPr>
        <w:t>-201</w:t>
      </w:r>
      <w:r w:rsidR="00D26C8D">
        <w:rPr>
          <w:rFonts w:cs="Arial"/>
          <w:sz w:val="22"/>
          <w:szCs w:val="22"/>
        </w:rPr>
        <w:t>4</w:t>
      </w:r>
      <w:r w:rsidR="004170B5" w:rsidRPr="00286712">
        <w:rPr>
          <w:rFonts w:cs="Arial"/>
          <w:sz w:val="22"/>
          <w:szCs w:val="22"/>
        </w:rPr>
        <w:t xml:space="preserve"> </w:t>
      </w:r>
      <w:r w:rsidR="00E11163" w:rsidRPr="00286712">
        <w:rPr>
          <w:rFonts w:cs="Arial"/>
          <w:sz w:val="22"/>
          <w:szCs w:val="22"/>
        </w:rPr>
        <w:t xml:space="preserve">Proyecto subestación </w:t>
      </w:r>
      <w:r w:rsidR="00D26C8D">
        <w:rPr>
          <w:rFonts w:cs="Arial"/>
          <w:sz w:val="22"/>
          <w:szCs w:val="22"/>
        </w:rPr>
        <w:t xml:space="preserve">Rio Cordoba </w:t>
      </w:r>
      <w:r w:rsidR="00E11163" w:rsidRPr="00286712">
        <w:rPr>
          <w:rFonts w:cs="Arial"/>
          <w:sz w:val="22"/>
          <w:szCs w:val="22"/>
        </w:rPr>
        <w:t>2</w:t>
      </w:r>
      <w:r w:rsidR="00E663B1">
        <w:rPr>
          <w:rFonts w:cs="Arial"/>
          <w:sz w:val="22"/>
          <w:szCs w:val="22"/>
        </w:rPr>
        <w:t>20 kV</w:t>
      </w:r>
      <w:r w:rsidR="005D1788" w:rsidRPr="00286712">
        <w:rPr>
          <w:rFonts w:cs="Arial"/>
          <w:sz w:val="22"/>
          <w:szCs w:val="22"/>
        </w:rPr>
        <w:t xml:space="preserve">, mediante </w:t>
      </w:r>
      <w:r w:rsidR="00DC3F18" w:rsidRPr="00286712">
        <w:rPr>
          <w:rFonts w:cs="Arial"/>
          <w:sz w:val="22"/>
          <w:szCs w:val="22"/>
        </w:rPr>
        <w:t xml:space="preserve">Radicado </w:t>
      </w:r>
      <w:r w:rsidR="00E663B1">
        <w:rPr>
          <w:rFonts w:cs="Arial"/>
          <w:sz w:val="22"/>
          <w:szCs w:val="22"/>
        </w:rPr>
        <w:t>TRANSELCA XXXX</w:t>
      </w:r>
      <w:r w:rsidR="00450BCF" w:rsidRPr="00286712">
        <w:rPr>
          <w:rFonts w:cs="Arial"/>
          <w:sz w:val="22"/>
          <w:szCs w:val="22"/>
        </w:rPr>
        <w:t xml:space="preserve"> de </w:t>
      </w:r>
      <w:r w:rsidR="00E663B1">
        <w:rPr>
          <w:rFonts w:cs="Arial"/>
          <w:sz w:val="22"/>
          <w:szCs w:val="22"/>
        </w:rPr>
        <w:t xml:space="preserve">Septiembre </w:t>
      </w:r>
      <w:r w:rsidR="00D26C8D">
        <w:rPr>
          <w:rFonts w:cs="Arial"/>
          <w:sz w:val="22"/>
          <w:szCs w:val="22"/>
        </w:rPr>
        <w:t>2</w:t>
      </w:r>
      <w:r w:rsidR="00E663B1">
        <w:rPr>
          <w:rFonts w:cs="Arial"/>
          <w:sz w:val="22"/>
          <w:szCs w:val="22"/>
        </w:rPr>
        <w:t>3 de 2014</w:t>
      </w:r>
      <w:r w:rsidR="00450BCF" w:rsidRPr="00286712">
        <w:rPr>
          <w:rFonts w:cs="Arial"/>
          <w:sz w:val="22"/>
          <w:szCs w:val="22"/>
        </w:rPr>
        <w:t xml:space="preserve"> </w:t>
      </w:r>
      <w:r w:rsidR="005D1788" w:rsidRPr="00286712">
        <w:rPr>
          <w:rFonts w:cs="Arial"/>
          <w:sz w:val="22"/>
          <w:szCs w:val="22"/>
        </w:rPr>
        <w:t xml:space="preserve">y </w:t>
      </w:r>
      <w:r w:rsidR="00DC3F18" w:rsidRPr="00286712">
        <w:rPr>
          <w:rFonts w:cs="Arial"/>
          <w:sz w:val="22"/>
          <w:szCs w:val="22"/>
        </w:rPr>
        <w:t xml:space="preserve">Radicado </w:t>
      </w:r>
      <w:r w:rsidR="005D1788" w:rsidRPr="00286712">
        <w:rPr>
          <w:rFonts w:cs="Arial"/>
          <w:sz w:val="22"/>
          <w:szCs w:val="22"/>
        </w:rPr>
        <w:t xml:space="preserve">UPME </w:t>
      </w:r>
      <w:proofErr w:type="spellStart"/>
      <w:r w:rsidR="00E663B1">
        <w:rPr>
          <w:rFonts w:cs="Arial"/>
          <w:sz w:val="22"/>
          <w:szCs w:val="22"/>
        </w:rPr>
        <w:t>xxxxxxxxxxxxxx</w:t>
      </w:r>
      <w:proofErr w:type="spellEnd"/>
      <w:r w:rsidR="00450BCF" w:rsidRPr="00286712">
        <w:rPr>
          <w:rFonts w:cs="Arial"/>
          <w:sz w:val="22"/>
          <w:szCs w:val="22"/>
        </w:rPr>
        <w:t>.</w:t>
      </w:r>
      <w:r w:rsidR="00450BCF" w:rsidRPr="00DC4A6F">
        <w:rPr>
          <w:rFonts w:cs="Arial"/>
          <w:sz w:val="22"/>
          <w:szCs w:val="22"/>
        </w:rPr>
        <w:t xml:space="preserve"> </w:t>
      </w:r>
    </w:p>
    <w:p w:rsidR="00ED69A9" w:rsidRPr="00DC4A6F" w:rsidRDefault="00ED69A9" w:rsidP="00FE0BE2">
      <w:pPr>
        <w:jc w:val="both"/>
        <w:rPr>
          <w:rFonts w:cs="Arial"/>
          <w:sz w:val="22"/>
          <w:szCs w:val="22"/>
        </w:rPr>
      </w:pPr>
    </w:p>
    <w:p w:rsidR="00ED69A9" w:rsidRPr="00DC4A6F" w:rsidRDefault="00800476" w:rsidP="00FE0BE2">
      <w:pPr>
        <w:jc w:val="both"/>
        <w:rPr>
          <w:rFonts w:cs="Arial"/>
          <w:sz w:val="22"/>
          <w:szCs w:val="22"/>
        </w:rPr>
      </w:pPr>
      <w:r w:rsidRPr="00DC4A6F">
        <w:rPr>
          <w:rFonts w:cs="Arial"/>
          <w:b/>
          <w:sz w:val="22"/>
          <w:szCs w:val="22"/>
        </w:rPr>
        <w:t xml:space="preserve">CLÁUSULA </w:t>
      </w:r>
      <w:r w:rsidR="00E47D34" w:rsidRPr="00DC4A6F">
        <w:rPr>
          <w:rFonts w:cs="Arial"/>
          <w:b/>
          <w:sz w:val="22"/>
          <w:szCs w:val="22"/>
        </w:rPr>
        <w:t>NOVENA</w:t>
      </w:r>
      <w:r w:rsidRPr="00DC4A6F">
        <w:rPr>
          <w:rFonts w:cs="Arial"/>
          <w:sz w:val="22"/>
          <w:szCs w:val="22"/>
        </w:rPr>
        <w:t xml:space="preserve">: </w:t>
      </w:r>
      <w:r w:rsidRPr="00DC4A6F">
        <w:rPr>
          <w:rFonts w:cs="Arial"/>
          <w:b/>
          <w:sz w:val="22"/>
          <w:szCs w:val="22"/>
        </w:rPr>
        <w:t>FACTURACIÓN Y FORMA DE PAGO</w:t>
      </w:r>
      <w:r w:rsidRPr="00DC4A6F">
        <w:rPr>
          <w:rFonts w:cs="Arial"/>
          <w:sz w:val="22"/>
          <w:szCs w:val="22"/>
        </w:rPr>
        <w:t xml:space="preserve">. Dentro de los diez (10) primeros días hábiles luego de la firma del presente </w:t>
      </w:r>
      <w:r w:rsidR="00DC3F18" w:rsidRPr="00DC4A6F">
        <w:rPr>
          <w:rFonts w:cs="Arial"/>
          <w:sz w:val="22"/>
          <w:szCs w:val="22"/>
        </w:rPr>
        <w:t>Contrato</w:t>
      </w:r>
      <w:r w:rsidRPr="00DC4A6F">
        <w:rPr>
          <w:rFonts w:cs="Arial"/>
          <w:sz w:val="22"/>
          <w:szCs w:val="22"/>
        </w:rPr>
        <w:t xml:space="preserve">, </w:t>
      </w:r>
      <w:r w:rsidR="007C6C01">
        <w:rPr>
          <w:rFonts w:cs="Arial"/>
          <w:sz w:val="22"/>
          <w:szCs w:val="22"/>
        </w:rPr>
        <w:t xml:space="preserve">TRANSELCA </w:t>
      </w:r>
      <w:r w:rsidR="00AF3C51" w:rsidRPr="00DC4A6F">
        <w:rPr>
          <w:rFonts w:cs="Arial"/>
          <w:sz w:val="22"/>
          <w:szCs w:val="22"/>
        </w:rPr>
        <w:t xml:space="preserve">emitirá una </w:t>
      </w:r>
      <w:r w:rsidR="00B66615" w:rsidRPr="00DC4A6F">
        <w:rPr>
          <w:rFonts w:cs="Arial"/>
          <w:sz w:val="22"/>
          <w:szCs w:val="22"/>
        </w:rPr>
        <w:t xml:space="preserve">única </w:t>
      </w:r>
      <w:r w:rsidR="00AF3C51" w:rsidRPr="00DC4A6F">
        <w:rPr>
          <w:rFonts w:cs="Arial"/>
          <w:sz w:val="22"/>
          <w:szCs w:val="22"/>
        </w:rPr>
        <w:t>factura</w:t>
      </w:r>
      <w:r w:rsidRPr="00DC4A6F">
        <w:rPr>
          <w:rFonts w:cs="Arial"/>
          <w:sz w:val="22"/>
          <w:szCs w:val="22"/>
        </w:rPr>
        <w:t xml:space="preserve"> por concepto de las actividades relacionadas con la supervisión de la</w:t>
      </w:r>
      <w:r w:rsidR="00A60295" w:rsidRPr="00DC4A6F">
        <w:rPr>
          <w:rFonts w:cs="Arial"/>
          <w:sz w:val="22"/>
          <w:szCs w:val="22"/>
        </w:rPr>
        <w:t xml:space="preserve"> conexión </w:t>
      </w:r>
      <w:r w:rsidRPr="00DC4A6F">
        <w:rPr>
          <w:rFonts w:cs="Arial"/>
          <w:sz w:val="22"/>
          <w:szCs w:val="22"/>
        </w:rPr>
        <w:t xml:space="preserve">del </w:t>
      </w:r>
      <w:r w:rsidR="00DC3F18" w:rsidRPr="00DC4A6F">
        <w:rPr>
          <w:rFonts w:cs="Arial"/>
          <w:sz w:val="22"/>
          <w:szCs w:val="22"/>
        </w:rPr>
        <w:t>Proyecto</w:t>
      </w:r>
      <w:r w:rsidR="00C11D79" w:rsidRPr="00DC4A6F">
        <w:rPr>
          <w:rFonts w:cs="Arial"/>
          <w:sz w:val="22"/>
          <w:szCs w:val="22"/>
        </w:rPr>
        <w:t>.</w:t>
      </w:r>
      <w:r w:rsidR="00F85C99" w:rsidRPr="00DC4A6F">
        <w:rPr>
          <w:rFonts w:cs="Arial"/>
          <w:sz w:val="22"/>
          <w:szCs w:val="22"/>
        </w:rPr>
        <w:t xml:space="preserve"> </w:t>
      </w:r>
      <w:r w:rsidR="007C6C01">
        <w:rPr>
          <w:rFonts w:cs="Arial"/>
          <w:sz w:val="22"/>
          <w:szCs w:val="22"/>
        </w:rPr>
        <w:t>XXXX</w:t>
      </w:r>
      <w:r w:rsidR="0020786D" w:rsidRPr="00DC4A6F">
        <w:rPr>
          <w:rFonts w:cs="Arial"/>
          <w:sz w:val="22"/>
          <w:szCs w:val="22"/>
        </w:rPr>
        <w:t xml:space="preserve"> cancelará la factura </w:t>
      </w:r>
      <w:r w:rsidR="000E122A" w:rsidRPr="00DC4A6F">
        <w:rPr>
          <w:rFonts w:cs="Arial"/>
          <w:sz w:val="22"/>
          <w:szCs w:val="22"/>
        </w:rPr>
        <w:t>hasta</w:t>
      </w:r>
      <w:r w:rsidR="0020786D" w:rsidRPr="00DC4A6F">
        <w:rPr>
          <w:rFonts w:cs="Arial"/>
          <w:sz w:val="22"/>
          <w:szCs w:val="22"/>
        </w:rPr>
        <w:t xml:space="preserve"> los treinta (30) días calendario de recepción de las mismas en sus oficinas. La factura presta mérito ejecutivo</w:t>
      </w:r>
      <w:r w:rsidR="00DC3F18" w:rsidRPr="00DC4A6F">
        <w:rPr>
          <w:rFonts w:cs="Arial"/>
          <w:sz w:val="22"/>
          <w:szCs w:val="22"/>
        </w:rPr>
        <w:t xml:space="preserve">, por lo tanto, en el evento que la </w:t>
      </w:r>
      <w:r w:rsidR="007C6C01">
        <w:rPr>
          <w:rFonts w:cs="Arial"/>
          <w:sz w:val="22"/>
          <w:szCs w:val="22"/>
        </w:rPr>
        <w:t>XXX</w:t>
      </w:r>
      <w:r w:rsidR="00DC3F18" w:rsidRPr="00DC4A6F">
        <w:rPr>
          <w:rFonts w:cs="Arial"/>
          <w:sz w:val="22"/>
          <w:szCs w:val="22"/>
        </w:rPr>
        <w:t xml:space="preserve"> esté en mora de pagar </w:t>
      </w:r>
      <w:r w:rsidR="00A60295" w:rsidRPr="00DC4A6F">
        <w:rPr>
          <w:rFonts w:cs="Arial"/>
          <w:sz w:val="22"/>
          <w:szCs w:val="22"/>
        </w:rPr>
        <w:t xml:space="preserve">la </w:t>
      </w:r>
      <w:r w:rsidR="00DC3F18" w:rsidRPr="00DC4A6F">
        <w:rPr>
          <w:rFonts w:cs="Arial"/>
          <w:sz w:val="22"/>
          <w:szCs w:val="22"/>
        </w:rPr>
        <w:t xml:space="preserve">factura asociada a las obligaciones pactadas en este Contrato, y sin perjuicio a lo determinado en la resolución 116 del 6 de </w:t>
      </w:r>
      <w:r w:rsidR="00CF371F" w:rsidRPr="00DC4A6F">
        <w:rPr>
          <w:rFonts w:cs="Arial"/>
          <w:sz w:val="22"/>
          <w:szCs w:val="22"/>
        </w:rPr>
        <w:t xml:space="preserve">Noviembre </w:t>
      </w:r>
      <w:r w:rsidR="00DC3F18" w:rsidRPr="00DC4A6F">
        <w:rPr>
          <w:rFonts w:cs="Arial"/>
          <w:sz w:val="22"/>
          <w:szCs w:val="22"/>
        </w:rPr>
        <w:t xml:space="preserve">de 1998 expedida por la CREG y las demás normas que la modifiquen, complementen o adicionen, dará derecho a </w:t>
      </w:r>
      <w:r w:rsidR="007C6C01">
        <w:rPr>
          <w:rFonts w:cs="Arial"/>
          <w:sz w:val="22"/>
          <w:szCs w:val="22"/>
        </w:rPr>
        <w:t xml:space="preserve">TRANSELCA </w:t>
      </w:r>
      <w:r w:rsidR="00DC3F18" w:rsidRPr="00DC4A6F">
        <w:rPr>
          <w:rFonts w:cs="Arial"/>
          <w:sz w:val="22"/>
          <w:szCs w:val="22"/>
        </w:rPr>
        <w:t xml:space="preserve"> para exigir, mediante cobro por el trámite del proceso ejecutivo, el pago de aquellas con sus intereses de mora, documentos estos que prestarán mérito ejecutivo sin necesidad de requerimiento alguno, notificación, autenticación o reconocimiento. Lo anterior, de conformidad con lo establecido en el inciso 3° del Artículo 130 de la Ley 142 de 1994</w:t>
      </w:r>
      <w:r w:rsidR="0020786D" w:rsidRPr="00DC4A6F">
        <w:rPr>
          <w:rFonts w:cs="Arial"/>
          <w:sz w:val="22"/>
          <w:szCs w:val="22"/>
        </w:rPr>
        <w:t xml:space="preserve">. </w:t>
      </w:r>
    </w:p>
    <w:p w:rsidR="00ED69A9" w:rsidRPr="00DC4A6F" w:rsidRDefault="00ED69A9" w:rsidP="00FE0BE2">
      <w:pPr>
        <w:jc w:val="both"/>
        <w:rPr>
          <w:rFonts w:cs="Arial"/>
          <w:sz w:val="22"/>
          <w:szCs w:val="22"/>
        </w:rPr>
      </w:pPr>
    </w:p>
    <w:p w:rsidR="00ED69A9" w:rsidRPr="00DC4A6F" w:rsidRDefault="00800476" w:rsidP="00FE0BE2">
      <w:pPr>
        <w:jc w:val="both"/>
        <w:rPr>
          <w:rFonts w:cs="Arial"/>
          <w:sz w:val="22"/>
          <w:szCs w:val="22"/>
        </w:rPr>
      </w:pPr>
      <w:r w:rsidRPr="00DC4A6F">
        <w:rPr>
          <w:rFonts w:cs="Arial"/>
          <w:b/>
          <w:sz w:val="22"/>
          <w:szCs w:val="22"/>
        </w:rPr>
        <w:t>CLÁUSULA DÉCIMA: INTERESES DE MORA</w:t>
      </w:r>
      <w:r w:rsidRPr="00DC4A6F">
        <w:rPr>
          <w:rFonts w:cs="Arial"/>
          <w:sz w:val="22"/>
          <w:szCs w:val="22"/>
        </w:rPr>
        <w:t>. En caso de mora por parte de</w:t>
      </w:r>
      <w:r w:rsidR="00417777">
        <w:rPr>
          <w:rFonts w:cs="Arial"/>
          <w:sz w:val="22"/>
          <w:szCs w:val="22"/>
        </w:rPr>
        <w:t xml:space="preserve"> XXX</w:t>
      </w:r>
      <w:r w:rsidRPr="00DC4A6F">
        <w:rPr>
          <w:rFonts w:cs="Arial"/>
          <w:b/>
          <w:sz w:val="22"/>
          <w:szCs w:val="22"/>
        </w:rPr>
        <w:t xml:space="preserve"> </w:t>
      </w:r>
      <w:r w:rsidRPr="00DC4A6F">
        <w:rPr>
          <w:rFonts w:cs="Arial"/>
          <w:sz w:val="22"/>
          <w:szCs w:val="22"/>
        </w:rPr>
        <w:t xml:space="preserve">en el pago de las obligaciones indicadas en la </w:t>
      </w:r>
      <w:r w:rsidR="00CF371F" w:rsidRPr="00DC4A6F">
        <w:rPr>
          <w:rFonts w:cs="Arial"/>
          <w:sz w:val="22"/>
          <w:szCs w:val="22"/>
        </w:rPr>
        <w:t>Cláusula Novena - Facturación y Forma de Pago -</w:t>
      </w:r>
      <w:r w:rsidR="00DF2F9F" w:rsidRPr="00DC4A6F">
        <w:rPr>
          <w:rFonts w:cs="Arial"/>
          <w:sz w:val="22"/>
          <w:szCs w:val="22"/>
        </w:rPr>
        <w:t xml:space="preserve"> </w:t>
      </w:r>
      <w:r w:rsidRPr="00DC4A6F">
        <w:rPr>
          <w:rFonts w:cs="Arial"/>
          <w:sz w:val="22"/>
          <w:szCs w:val="22"/>
        </w:rPr>
        <w:t xml:space="preserve">dentro de los plazos estipulados, </w:t>
      </w:r>
      <w:r w:rsidR="00417777">
        <w:rPr>
          <w:rFonts w:cs="Arial"/>
          <w:sz w:val="22"/>
          <w:szCs w:val="22"/>
        </w:rPr>
        <w:t>XXX</w:t>
      </w:r>
      <w:r w:rsidR="00DF2F9F" w:rsidRPr="00DC4A6F">
        <w:rPr>
          <w:rFonts w:cs="Arial"/>
          <w:sz w:val="22"/>
          <w:szCs w:val="22"/>
        </w:rPr>
        <w:t xml:space="preserve"> </w:t>
      </w:r>
      <w:r w:rsidRPr="00DC4A6F">
        <w:rPr>
          <w:rFonts w:cs="Arial"/>
          <w:sz w:val="22"/>
          <w:szCs w:val="22"/>
        </w:rPr>
        <w:t xml:space="preserve">pagará un interés por atraso en el cumplimiento de los pagos equivalente al máximo interés moratorio permitido por la ley, durante el mes de mora o fracción de mes. Cuando se elaboren glosas sobre una factura o sea necesario </w:t>
      </w:r>
      <w:r w:rsidR="00FE3E9F" w:rsidRPr="00DC4A6F">
        <w:rPr>
          <w:rFonts w:cs="Arial"/>
          <w:sz w:val="22"/>
          <w:szCs w:val="22"/>
        </w:rPr>
        <w:t xml:space="preserve">volver a </w:t>
      </w:r>
      <w:r w:rsidRPr="00DC4A6F">
        <w:rPr>
          <w:rFonts w:cs="Arial"/>
          <w:sz w:val="22"/>
          <w:szCs w:val="22"/>
        </w:rPr>
        <w:t xml:space="preserve">facturar, este hecho no originará intereses de mora a no ser que la glosa no prospere, y en ese caso, </w:t>
      </w:r>
      <w:r w:rsidR="00417777">
        <w:rPr>
          <w:rFonts w:cs="Arial"/>
          <w:sz w:val="22"/>
          <w:szCs w:val="22"/>
        </w:rPr>
        <w:t>XXX</w:t>
      </w:r>
      <w:r w:rsidRPr="00DC4A6F">
        <w:rPr>
          <w:rFonts w:cs="Arial"/>
          <w:sz w:val="22"/>
          <w:szCs w:val="22"/>
        </w:rPr>
        <w:t xml:space="preserve"> pagará el interés de mora pactado por las sumas dejadas de pagar. </w:t>
      </w:r>
    </w:p>
    <w:p w:rsidR="00ED69A9" w:rsidRPr="00DC4A6F" w:rsidRDefault="00ED69A9" w:rsidP="00FE0BE2">
      <w:pPr>
        <w:jc w:val="both"/>
        <w:rPr>
          <w:rFonts w:cs="Arial"/>
          <w:sz w:val="22"/>
          <w:szCs w:val="22"/>
        </w:rPr>
      </w:pPr>
    </w:p>
    <w:p w:rsidR="00ED69A9" w:rsidRPr="00DC4A6F" w:rsidRDefault="00800476" w:rsidP="00FE0BE2">
      <w:pPr>
        <w:jc w:val="both"/>
        <w:rPr>
          <w:rFonts w:cs="Arial"/>
          <w:sz w:val="22"/>
          <w:szCs w:val="22"/>
        </w:rPr>
      </w:pPr>
      <w:r w:rsidRPr="00DC4A6F">
        <w:rPr>
          <w:rFonts w:cs="Arial"/>
          <w:b/>
          <w:sz w:val="22"/>
          <w:szCs w:val="22"/>
        </w:rPr>
        <w:t xml:space="preserve">CLÁUSULA DÉCIMA </w:t>
      </w:r>
      <w:r w:rsidR="00E47D34" w:rsidRPr="00DC4A6F">
        <w:rPr>
          <w:rFonts w:cs="Arial"/>
          <w:b/>
          <w:sz w:val="22"/>
          <w:szCs w:val="22"/>
        </w:rPr>
        <w:t>PRIMERA</w:t>
      </w:r>
      <w:r w:rsidRPr="00DC4A6F">
        <w:rPr>
          <w:rFonts w:cs="Arial"/>
          <w:b/>
          <w:sz w:val="22"/>
          <w:szCs w:val="22"/>
        </w:rPr>
        <w:t>: DURACIÓN DEL CONTRATO</w:t>
      </w:r>
      <w:r w:rsidRPr="00DC4A6F">
        <w:rPr>
          <w:rFonts w:cs="Arial"/>
          <w:sz w:val="22"/>
          <w:szCs w:val="22"/>
        </w:rPr>
        <w:t>. El plazo del Contrato se determina de la siguiente manera: 1</w:t>
      </w:r>
      <w:r w:rsidR="0020786D" w:rsidRPr="00DC4A6F">
        <w:rPr>
          <w:rFonts w:cs="Arial"/>
          <w:sz w:val="22"/>
          <w:szCs w:val="22"/>
        </w:rPr>
        <w:t>)</w:t>
      </w:r>
      <w:r w:rsidRPr="00DC4A6F">
        <w:rPr>
          <w:rFonts w:cs="Arial"/>
          <w:sz w:val="22"/>
          <w:szCs w:val="22"/>
        </w:rPr>
        <w:t xml:space="preserve"> El tiempo que transcurra entre la firma del presente Contrato, hasta la fecha de puesta en servicio de la</w:t>
      </w:r>
      <w:r w:rsidR="00A60295" w:rsidRPr="00DC4A6F">
        <w:rPr>
          <w:rFonts w:cs="Arial"/>
          <w:sz w:val="22"/>
          <w:szCs w:val="22"/>
        </w:rPr>
        <w:t>s líneas reconfiguradas de 2</w:t>
      </w:r>
      <w:r w:rsidR="00417777">
        <w:rPr>
          <w:rFonts w:cs="Arial"/>
          <w:sz w:val="22"/>
          <w:szCs w:val="22"/>
        </w:rPr>
        <w:t>2</w:t>
      </w:r>
      <w:r w:rsidR="00A60295" w:rsidRPr="00DC4A6F">
        <w:rPr>
          <w:rFonts w:cs="Arial"/>
          <w:sz w:val="22"/>
          <w:szCs w:val="22"/>
        </w:rPr>
        <w:t xml:space="preserve">0 </w:t>
      </w:r>
      <w:proofErr w:type="gramStart"/>
      <w:r w:rsidR="00A60295" w:rsidRPr="00DC4A6F">
        <w:rPr>
          <w:rFonts w:cs="Arial"/>
          <w:sz w:val="22"/>
          <w:szCs w:val="22"/>
        </w:rPr>
        <w:t xml:space="preserve">kV </w:t>
      </w:r>
      <w:r w:rsidR="00D26C8D" w:rsidRPr="00685BC3">
        <w:rPr>
          <w:rFonts w:cs="Arial"/>
          <w:sz w:val="22"/>
          <w:szCs w:val="22"/>
        </w:rPr>
        <w:t>:</w:t>
      </w:r>
      <w:proofErr w:type="gramEnd"/>
      <w:r w:rsidR="00D26C8D" w:rsidRPr="00685BC3">
        <w:rPr>
          <w:rFonts w:cs="Arial"/>
          <w:sz w:val="22"/>
          <w:szCs w:val="22"/>
        </w:rPr>
        <w:t xml:space="preserve">   Fundación – Santa Marta</w:t>
      </w:r>
      <w:r w:rsidR="00D26C8D">
        <w:rPr>
          <w:rFonts w:cs="Arial"/>
          <w:sz w:val="22"/>
          <w:szCs w:val="22"/>
        </w:rPr>
        <w:t xml:space="preserve"> </w:t>
      </w:r>
      <w:r w:rsidRPr="00DC4A6F">
        <w:rPr>
          <w:rFonts w:cs="Arial"/>
          <w:sz w:val="22"/>
          <w:szCs w:val="22"/>
        </w:rPr>
        <w:t xml:space="preserve"> 2</w:t>
      </w:r>
      <w:r w:rsidR="0020786D" w:rsidRPr="00DC4A6F">
        <w:rPr>
          <w:rFonts w:cs="Arial"/>
          <w:sz w:val="22"/>
          <w:szCs w:val="22"/>
        </w:rPr>
        <w:t xml:space="preserve">) </w:t>
      </w:r>
      <w:r w:rsidRPr="00DC4A6F">
        <w:rPr>
          <w:rFonts w:cs="Arial"/>
          <w:sz w:val="22"/>
          <w:szCs w:val="22"/>
        </w:rPr>
        <w:t xml:space="preserve">Un plazo de </w:t>
      </w:r>
      <w:r w:rsidR="00DF2F9F" w:rsidRPr="00DC4A6F">
        <w:rPr>
          <w:rFonts w:cs="Arial"/>
          <w:sz w:val="22"/>
          <w:szCs w:val="22"/>
        </w:rPr>
        <w:t xml:space="preserve">veinticinco </w:t>
      </w:r>
      <w:r w:rsidRPr="00DC4A6F">
        <w:rPr>
          <w:rFonts w:cs="Arial"/>
          <w:sz w:val="22"/>
          <w:szCs w:val="22"/>
        </w:rPr>
        <w:t>(</w:t>
      </w:r>
      <w:r w:rsidR="00DF2F9F" w:rsidRPr="00DC4A6F">
        <w:rPr>
          <w:rFonts w:cs="Arial"/>
          <w:sz w:val="22"/>
          <w:szCs w:val="22"/>
        </w:rPr>
        <w:t>25</w:t>
      </w:r>
      <w:r w:rsidRPr="00DC4A6F">
        <w:rPr>
          <w:rFonts w:cs="Arial"/>
          <w:sz w:val="22"/>
          <w:szCs w:val="22"/>
        </w:rPr>
        <w:t>) años</w:t>
      </w:r>
      <w:r w:rsidR="00DF2F9F" w:rsidRPr="00DC4A6F">
        <w:rPr>
          <w:rFonts w:cs="Arial"/>
          <w:sz w:val="22"/>
          <w:szCs w:val="22"/>
        </w:rPr>
        <w:t xml:space="preserve"> prorrogable</w:t>
      </w:r>
      <w:r w:rsidRPr="00DC4A6F">
        <w:rPr>
          <w:rFonts w:cs="Arial"/>
          <w:sz w:val="22"/>
          <w:szCs w:val="22"/>
        </w:rPr>
        <w:t>, contados a partir de la f</w:t>
      </w:r>
      <w:r w:rsidR="00A60295" w:rsidRPr="00DC4A6F">
        <w:rPr>
          <w:rFonts w:cs="Arial"/>
          <w:sz w:val="22"/>
          <w:szCs w:val="22"/>
        </w:rPr>
        <w:t>echa de puesta en servicio de las líneas reconfiguradas de 2</w:t>
      </w:r>
      <w:r w:rsidR="00417777">
        <w:rPr>
          <w:rFonts w:cs="Arial"/>
          <w:sz w:val="22"/>
          <w:szCs w:val="22"/>
        </w:rPr>
        <w:t>2</w:t>
      </w:r>
      <w:r w:rsidR="00A60295" w:rsidRPr="00DC4A6F">
        <w:rPr>
          <w:rFonts w:cs="Arial"/>
          <w:sz w:val="22"/>
          <w:szCs w:val="22"/>
        </w:rPr>
        <w:t xml:space="preserve">0 kV </w:t>
      </w:r>
      <w:r w:rsidR="00D26C8D" w:rsidRPr="00685BC3">
        <w:rPr>
          <w:rFonts w:cs="Arial"/>
          <w:sz w:val="22"/>
          <w:szCs w:val="22"/>
        </w:rPr>
        <w:t>:   Fundación – Rio Cordoba y Rio Cordoba  – Santa Marta</w:t>
      </w:r>
      <w:r w:rsidRPr="00DC4A6F">
        <w:rPr>
          <w:rFonts w:cs="Arial"/>
          <w:sz w:val="22"/>
          <w:szCs w:val="22"/>
        </w:rPr>
        <w:t>.</w:t>
      </w:r>
      <w:r w:rsidR="001A4FE0" w:rsidRPr="00DC4A6F">
        <w:rPr>
          <w:rFonts w:cs="Arial"/>
          <w:sz w:val="22"/>
          <w:szCs w:val="22"/>
        </w:rPr>
        <w:t xml:space="preserve"> </w:t>
      </w:r>
    </w:p>
    <w:p w:rsidR="00ED69A9" w:rsidRPr="00DC4A6F" w:rsidRDefault="00ED69A9" w:rsidP="00FE0BE2">
      <w:pPr>
        <w:jc w:val="both"/>
        <w:rPr>
          <w:rFonts w:cs="Arial"/>
          <w:sz w:val="22"/>
          <w:szCs w:val="22"/>
        </w:rPr>
      </w:pPr>
    </w:p>
    <w:p w:rsidR="00ED69A9" w:rsidRPr="00DC4A6F" w:rsidRDefault="001A4FE0" w:rsidP="00FE0BE2">
      <w:pPr>
        <w:jc w:val="both"/>
        <w:rPr>
          <w:rFonts w:cs="Arial"/>
          <w:sz w:val="22"/>
          <w:szCs w:val="22"/>
        </w:rPr>
      </w:pPr>
      <w:r w:rsidRPr="00DC4A6F">
        <w:rPr>
          <w:rFonts w:cs="Arial"/>
          <w:b/>
          <w:sz w:val="22"/>
          <w:szCs w:val="22"/>
        </w:rPr>
        <w:t>PARÁGRAFO</w:t>
      </w:r>
      <w:r w:rsidR="00800476" w:rsidRPr="00DC4A6F">
        <w:rPr>
          <w:rFonts w:cs="Arial"/>
          <w:sz w:val="22"/>
          <w:szCs w:val="22"/>
        </w:rPr>
        <w:t xml:space="preserve">: No obstante lo anterior, </w:t>
      </w:r>
      <w:r w:rsidRPr="00DC4A6F">
        <w:rPr>
          <w:rFonts w:cs="Arial"/>
          <w:sz w:val="22"/>
          <w:szCs w:val="22"/>
        </w:rPr>
        <w:t xml:space="preserve">las </w:t>
      </w:r>
      <w:r w:rsidR="00800476" w:rsidRPr="00DC4A6F">
        <w:rPr>
          <w:rFonts w:cs="Arial"/>
          <w:sz w:val="22"/>
          <w:szCs w:val="22"/>
        </w:rPr>
        <w:t xml:space="preserve">Partes acuerdan que en caso de que surgieren nuevas circunstancias y condiciones que ameriten una modificación al Contrato, se reunirán para convenir los ajustes y nuevos términos contractuales mediante </w:t>
      </w:r>
      <w:r w:rsidRPr="00DC4A6F">
        <w:rPr>
          <w:rFonts w:cs="Arial"/>
          <w:sz w:val="22"/>
          <w:szCs w:val="22"/>
        </w:rPr>
        <w:t>Cláusula Adicional al Contrato</w:t>
      </w:r>
      <w:r w:rsidR="004C6619" w:rsidRPr="00DC4A6F">
        <w:rPr>
          <w:rFonts w:cs="Arial"/>
          <w:sz w:val="22"/>
          <w:szCs w:val="22"/>
        </w:rPr>
        <w:t xml:space="preserve"> </w:t>
      </w:r>
      <w:r w:rsidR="00800476" w:rsidRPr="00DC4A6F">
        <w:rPr>
          <w:rFonts w:cs="Arial"/>
          <w:sz w:val="22"/>
          <w:szCs w:val="22"/>
        </w:rPr>
        <w:t>suscrit</w:t>
      </w:r>
      <w:r w:rsidR="00624426" w:rsidRPr="00DC4A6F">
        <w:rPr>
          <w:rFonts w:cs="Arial"/>
          <w:sz w:val="22"/>
          <w:szCs w:val="22"/>
        </w:rPr>
        <w:t>o</w:t>
      </w:r>
      <w:r w:rsidR="00800476" w:rsidRPr="00DC4A6F">
        <w:rPr>
          <w:rFonts w:cs="Arial"/>
          <w:sz w:val="22"/>
          <w:szCs w:val="22"/>
        </w:rPr>
        <w:t xml:space="preserve"> por las Partes y que hará parte integral del </w:t>
      </w:r>
      <w:r w:rsidRPr="00DC4A6F">
        <w:rPr>
          <w:rFonts w:cs="Arial"/>
          <w:sz w:val="22"/>
          <w:szCs w:val="22"/>
        </w:rPr>
        <w:t>mismo</w:t>
      </w:r>
      <w:r w:rsidR="00800476" w:rsidRPr="00DC4A6F">
        <w:rPr>
          <w:rFonts w:cs="Arial"/>
          <w:sz w:val="22"/>
          <w:szCs w:val="22"/>
        </w:rPr>
        <w:t xml:space="preserve">. </w:t>
      </w:r>
    </w:p>
    <w:p w:rsidR="00ED69A9" w:rsidRPr="00DC4A6F" w:rsidRDefault="00ED69A9" w:rsidP="00FE0BE2">
      <w:pPr>
        <w:jc w:val="both"/>
        <w:rPr>
          <w:rFonts w:cs="Arial"/>
          <w:sz w:val="22"/>
          <w:szCs w:val="22"/>
        </w:rPr>
      </w:pPr>
    </w:p>
    <w:p w:rsidR="00032572" w:rsidRPr="00DC4A6F" w:rsidRDefault="00800476" w:rsidP="00FE0BE2">
      <w:pPr>
        <w:jc w:val="both"/>
        <w:rPr>
          <w:rFonts w:cs="Arial"/>
          <w:sz w:val="22"/>
          <w:szCs w:val="22"/>
        </w:rPr>
      </w:pPr>
      <w:r w:rsidRPr="00DC4A6F">
        <w:rPr>
          <w:rFonts w:cs="Arial"/>
          <w:b/>
          <w:sz w:val="22"/>
          <w:szCs w:val="22"/>
        </w:rPr>
        <w:t xml:space="preserve">CLÁUSULA DÉCIMA </w:t>
      </w:r>
      <w:r w:rsidR="004C6619" w:rsidRPr="00DC4A6F">
        <w:rPr>
          <w:rFonts w:cs="Arial"/>
          <w:b/>
          <w:sz w:val="22"/>
          <w:szCs w:val="22"/>
        </w:rPr>
        <w:t>SEGUNDA</w:t>
      </w:r>
      <w:r w:rsidRPr="00DC4A6F">
        <w:rPr>
          <w:rFonts w:cs="Arial"/>
          <w:b/>
          <w:sz w:val="22"/>
          <w:szCs w:val="22"/>
        </w:rPr>
        <w:t>: INTERPRETACIÓN, LEGISLACIÓN APLICABLE Y CAMBIOS EN LA LEGISLACIÓN</w:t>
      </w:r>
      <w:r w:rsidRPr="00DC4A6F">
        <w:rPr>
          <w:rFonts w:cs="Arial"/>
          <w:sz w:val="22"/>
          <w:szCs w:val="22"/>
        </w:rPr>
        <w:t>. El presente Contrato y la totalidad de los derechos y obligaciones que del mismo se derivan se rigen e interpretan por:</w:t>
      </w:r>
      <w:r w:rsidR="00B14D58" w:rsidRPr="00DC4A6F">
        <w:rPr>
          <w:rFonts w:cs="Arial"/>
          <w:sz w:val="22"/>
          <w:szCs w:val="22"/>
        </w:rPr>
        <w:t xml:space="preserve"> El Código de Redes - Resolución CREG 025 de 1995 y aquellas que lo modifiquen, las Resoluciones</w:t>
      </w:r>
      <w:r w:rsidR="00A60295" w:rsidRPr="00DC4A6F">
        <w:rPr>
          <w:rFonts w:cs="Arial"/>
          <w:sz w:val="22"/>
          <w:szCs w:val="22"/>
        </w:rPr>
        <w:t>:</w:t>
      </w:r>
      <w:r w:rsidR="00B14D58" w:rsidRPr="00DC4A6F">
        <w:rPr>
          <w:rFonts w:cs="Arial"/>
          <w:sz w:val="22"/>
          <w:szCs w:val="22"/>
        </w:rPr>
        <w:t xml:space="preserve"> </w:t>
      </w:r>
      <w:r w:rsidR="00765E11" w:rsidRPr="00DC4A6F">
        <w:rPr>
          <w:rFonts w:cs="Arial"/>
          <w:sz w:val="22"/>
          <w:szCs w:val="22"/>
          <w:lang w:val="es-MX"/>
        </w:rPr>
        <w:t xml:space="preserve">080 de 1999, </w:t>
      </w:r>
      <w:r w:rsidR="00765E11" w:rsidRPr="00DC4A6F">
        <w:rPr>
          <w:rFonts w:cs="Arial"/>
          <w:sz w:val="22"/>
          <w:szCs w:val="22"/>
        </w:rPr>
        <w:t xml:space="preserve">011 de 2009, 093 de 2012, </w:t>
      </w:r>
      <w:r w:rsidR="00420460">
        <w:rPr>
          <w:rFonts w:cs="Arial"/>
          <w:sz w:val="22"/>
          <w:szCs w:val="22"/>
        </w:rPr>
        <w:t xml:space="preserve">Los </w:t>
      </w:r>
      <w:r w:rsidR="00765E11" w:rsidRPr="00DC4A6F">
        <w:rPr>
          <w:rFonts w:cs="Arial"/>
          <w:sz w:val="22"/>
          <w:szCs w:val="22"/>
        </w:rPr>
        <w:t>Acuerdo</w:t>
      </w:r>
      <w:r w:rsidR="00420460">
        <w:rPr>
          <w:rFonts w:cs="Arial"/>
          <w:sz w:val="22"/>
          <w:szCs w:val="22"/>
        </w:rPr>
        <w:t>s del</w:t>
      </w:r>
      <w:r w:rsidR="00765E11" w:rsidRPr="00DC4A6F">
        <w:rPr>
          <w:rFonts w:cs="Arial"/>
          <w:sz w:val="22"/>
          <w:szCs w:val="22"/>
        </w:rPr>
        <w:t xml:space="preserve"> C.N.O, </w:t>
      </w:r>
      <w:r w:rsidR="00B14D58" w:rsidRPr="00DC4A6F">
        <w:rPr>
          <w:rFonts w:cs="Arial"/>
          <w:sz w:val="22"/>
          <w:szCs w:val="22"/>
        </w:rPr>
        <w:t>el Código de Comercio y demás normas concordantes aplicables.</w:t>
      </w:r>
      <w:r w:rsidR="00730A66" w:rsidRPr="00DC4A6F">
        <w:rPr>
          <w:rFonts w:cs="Arial"/>
          <w:sz w:val="22"/>
          <w:szCs w:val="22"/>
        </w:rPr>
        <w:t xml:space="preserve"> </w:t>
      </w:r>
    </w:p>
    <w:p w:rsidR="00032572" w:rsidRPr="00DC4A6F" w:rsidRDefault="00032572" w:rsidP="00FE0BE2">
      <w:pPr>
        <w:jc w:val="both"/>
        <w:rPr>
          <w:rFonts w:cs="Arial"/>
          <w:sz w:val="22"/>
          <w:szCs w:val="22"/>
        </w:rPr>
      </w:pPr>
    </w:p>
    <w:p w:rsidR="00032572" w:rsidRPr="00DC4A6F" w:rsidRDefault="00800476" w:rsidP="00FE0BE2">
      <w:pPr>
        <w:jc w:val="both"/>
        <w:rPr>
          <w:rFonts w:cs="Arial"/>
          <w:sz w:val="22"/>
          <w:szCs w:val="22"/>
        </w:rPr>
      </w:pPr>
      <w:r w:rsidRPr="00DC4A6F">
        <w:rPr>
          <w:rFonts w:cs="Arial"/>
          <w:b/>
          <w:sz w:val="22"/>
          <w:szCs w:val="22"/>
        </w:rPr>
        <w:t xml:space="preserve">CLÁUSULA DÉCIMA </w:t>
      </w:r>
      <w:r w:rsidR="00042369" w:rsidRPr="00DC4A6F">
        <w:rPr>
          <w:rFonts w:cs="Arial"/>
          <w:b/>
          <w:sz w:val="22"/>
          <w:szCs w:val="22"/>
        </w:rPr>
        <w:t>TERCERA</w:t>
      </w:r>
      <w:r w:rsidRPr="00DC4A6F">
        <w:rPr>
          <w:rFonts w:cs="Arial"/>
          <w:b/>
          <w:sz w:val="22"/>
          <w:szCs w:val="22"/>
        </w:rPr>
        <w:t>: CESIÓN DEL CONTRATO</w:t>
      </w:r>
      <w:r w:rsidRPr="00DC4A6F">
        <w:rPr>
          <w:rFonts w:cs="Arial"/>
          <w:sz w:val="22"/>
          <w:szCs w:val="22"/>
        </w:rPr>
        <w:t>.</w:t>
      </w:r>
      <w:r w:rsidRPr="00DC4A6F">
        <w:rPr>
          <w:rFonts w:cs="Arial"/>
          <w:b/>
          <w:sz w:val="22"/>
          <w:szCs w:val="22"/>
        </w:rPr>
        <w:t xml:space="preserve"> </w:t>
      </w:r>
      <w:r w:rsidRPr="00DC4A6F">
        <w:rPr>
          <w:rFonts w:cs="Arial"/>
          <w:sz w:val="22"/>
          <w:szCs w:val="22"/>
        </w:rPr>
        <w:t xml:space="preserve">El presente Contrato podrá ser cedido por las Partes, previo aviso por escrito a la otra Parte no cedente, con una antelación no menor de sesenta (60) días calendario siguiente a la cesión del Contrato, transfiriéndose así todas las obligaciones y derechos del cedente al cesionario. </w:t>
      </w:r>
    </w:p>
    <w:p w:rsidR="00032572" w:rsidRPr="00DC4A6F" w:rsidRDefault="00032572" w:rsidP="00FE0BE2">
      <w:pPr>
        <w:jc w:val="both"/>
        <w:rPr>
          <w:rFonts w:cs="Arial"/>
          <w:sz w:val="22"/>
          <w:szCs w:val="22"/>
        </w:rPr>
      </w:pPr>
    </w:p>
    <w:p w:rsidR="00032572" w:rsidRPr="00DC4A6F" w:rsidRDefault="00800476" w:rsidP="00FE0BE2">
      <w:pPr>
        <w:jc w:val="both"/>
        <w:rPr>
          <w:rFonts w:cs="Arial"/>
          <w:sz w:val="22"/>
          <w:szCs w:val="22"/>
        </w:rPr>
      </w:pPr>
      <w:r w:rsidRPr="00286712">
        <w:rPr>
          <w:rFonts w:cs="Arial"/>
          <w:b/>
          <w:sz w:val="22"/>
          <w:szCs w:val="22"/>
        </w:rPr>
        <w:t xml:space="preserve">CLÁUSULA DÉCIMA </w:t>
      </w:r>
      <w:r w:rsidR="006A44DB" w:rsidRPr="00286712">
        <w:rPr>
          <w:rFonts w:cs="Arial"/>
          <w:b/>
          <w:sz w:val="22"/>
          <w:szCs w:val="22"/>
        </w:rPr>
        <w:t>CUARTA</w:t>
      </w:r>
      <w:r w:rsidRPr="00286712">
        <w:rPr>
          <w:rFonts w:cs="Arial"/>
          <w:b/>
          <w:sz w:val="22"/>
          <w:szCs w:val="22"/>
        </w:rPr>
        <w:t>: DOCUMENTOS</w:t>
      </w:r>
      <w:r w:rsidRPr="00286712">
        <w:rPr>
          <w:rFonts w:cs="Arial"/>
          <w:sz w:val="22"/>
          <w:szCs w:val="22"/>
        </w:rPr>
        <w:t xml:space="preserve">. Hacen parte del presente Contrato: 1) Las comunicaciones cruzadas entre las Partes. 2) Las actas de las reuniones de coordinación </w:t>
      </w:r>
      <w:r w:rsidR="00A85CA0">
        <w:rPr>
          <w:rFonts w:cs="Arial"/>
          <w:sz w:val="22"/>
          <w:szCs w:val="22"/>
        </w:rPr>
        <w:t>TRANSELCA</w:t>
      </w:r>
      <w:r w:rsidRPr="00286712">
        <w:rPr>
          <w:rFonts w:cs="Arial"/>
          <w:sz w:val="22"/>
          <w:szCs w:val="22"/>
        </w:rPr>
        <w:t xml:space="preserve">– </w:t>
      </w:r>
      <w:r w:rsidR="00A85CA0">
        <w:rPr>
          <w:rFonts w:cs="Arial"/>
          <w:sz w:val="22"/>
          <w:szCs w:val="22"/>
        </w:rPr>
        <w:t>XXX</w:t>
      </w:r>
      <w:r w:rsidRPr="00286712">
        <w:rPr>
          <w:rFonts w:cs="Arial"/>
          <w:sz w:val="22"/>
          <w:szCs w:val="22"/>
        </w:rPr>
        <w:t xml:space="preserve">. 3) La información técnica y planos suministrados por las Partes. 4) Los Anexos del Contrato: Anexo 1 </w:t>
      </w:r>
      <w:r w:rsidR="00C14963" w:rsidRPr="00286712">
        <w:rPr>
          <w:rFonts w:cs="Arial"/>
          <w:sz w:val="22"/>
          <w:szCs w:val="22"/>
        </w:rPr>
        <w:t>–</w:t>
      </w:r>
      <w:r w:rsidR="00765E11" w:rsidRPr="00286712">
        <w:rPr>
          <w:rFonts w:cs="Arial"/>
          <w:sz w:val="22"/>
          <w:szCs w:val="22"/>
        </w:rPr>
        <w:t xml:space="preserve"> Diagrama Unifilar r</w:t>
      </w:r>
      <w:r w:rsidR="00A85CA0">
        <w:rPr>
          <w:rFonts w:cs="Arial"/>
          <w:sz w:val="22"/>
          <w:szCs w:val="22"/>
        </w:rPr>
        <w:t>econfiguración de la línea de 22</w:t>
      </w:r>
      <w:r w:rsidR="00765E11" w:rsidRPr="00286712">
        <w:rPr>
          <w:rFonts w:cs="Arial"/>
          <w:sz w:val="22"/>
          <w:szCs w:val="22"/>
        </w:rPr>
        <w:t xml:space="preserve">0 kV </w:t>
      </w:r>
      <w:r w:rsidR="00E74314">
        <w:rPr>
          <w:rFonts w:cs="Arial"/>
          <w:sz w:val="22"/>
          <w:szCs w:val="22"/>
        </w:rPr>
        <w:t xml:space="preserve">Fundación </w:t>
      </w:r>
      <w:r w:rsidR="00A85CA0">
        <w:rPr>
          <w:rFonts w:cs="Arial"/>
          <w:sz w:val="22"/>
          <w:szCs w:val="22"/>
        </w:rPr>
        <w:t xml:space="preserve"> – </w:t>
      </w:r>
      <w:r w:rsidR="00E74314">
        <w:rPr>
          <w:rFonts w:cs="Arial"/>
          <w:sz w:val="22"/>
          <w:szCs w:val="22"/>
        </w:rPr>
        <w:t xml:space="preserve">Santa Marta </w:t>
      </w:r>
      <w:r w:rsidR="00765E11" w:rsidRPr="00286712">
        <w:rPr>
          <w:rFonts w:cs="Arial"/>
          <w:sz w:val="22"/>
          <w:szCs w:val="22"/>
        </w:rPr>
        <w:t xml:space="preserve"> </w:t>
      </w:r>
      <w:r w:rsidRPr="00286712">
        <w:rPr>
          <w:rFonts w:cs="Arial"/>
          <w:sz w:val="22"/>
          <w:szCs w:val="22"/>
        </w:rPr>
        <w:t xml:space="preserve">Anexo 2 </w:t>
      </w:r>
      <w:r w:rsidR="00C14963" w:rsidRPr="00286712">
        <w:rPr>
          <w:rFonts w:cs="Arial"/>
          <w:sz w:val="22"/>
          <w:szCs w:val="22"/>
        </w:rPr>
        <w:t>–</w:t>
      </w:r>
      <w:r w:rsidR="00765E11" w:rsidRPr="00286712">
        <w:rPr>
          <w:rFonts w:cs="Arial"/>
          <w:sz w:val="22"/>
          <w:szCs w:val="22"/>
        </w:rPr>
        <w:t xml:space="preserve"> </w:t>
      </w:r>
      <w:r w:rsidR="00C14963" w:rsidRPr="00286712">
        <w:rPr>
          <w:rFonts w:cs="Arial"/>
          <w:sz w:val="22"/>
          <w:szCs w:val="22"/>
        </w:rPr>
        <w:t>Límites de Propiedad</w:t>
      </w:r>
      <w:r w:rsidRPr="00286712">
        <w:rPr>
          <w:rFonts w:cs="Arial"/>
          <w:sz w:val="22"/>
          <w:szCs w:val="22"/>
        </w:rPr>
        <w:t>.</w:t>
      </w:r>
      <w:r w:rsidR="00C14D8D" w:rsidRPr="00286712">
        <w:rPr>
          <w:rFonts w:cs="Arial"/>
          <w:sz w:val="22"/>
          <w:szCs w:val="22"/>
        </w:rPr>
        <w:t xml:space="preserve"> </w:t>
      </w:r>
      <w:r w:rsidR="004A5112" w:rsidRPr="00286712">
        <w:rPr>
          <w:rFonts w:cs="Arial"/>
          <w:sz w:val="22"/>
          <w:szCs w:val="22"/>
        </w:rPr>
        <w:t>Anexo 3 – Operación, mantenimiento</w:t>
      </w:r>
      <w:r w:rsidR="003A65E0" w:rsidRPr="00286712">
        <w:rPr>
          <w:rFonts w:cs="Arial"/>
          <w:sz w:val="22"/>
          <w:szCs w:val="22"/>
        </w:rPr>
        <w:t xml:space="preserve"> y</w:t>
      </w:r>
      <w:r w:rsidR="004A5112" w:rsidRPr="00286712">
        <w:rPr>
          <w:rFonts w:cs="Arial"/>
          <w:sz w:val="22"/>
          <w:szCs w:val="22"/>
        </w:rPr>
        <w:t xml:space="preserve"> asignación d</w:t>
      </w:r>
      <w:r w:rsidR="00F2673C" w:rsidRPr="00286712">
        <w:rPr>
          <w:rFonts w:cs="Arial"/>
          <w:sz w:val="22"/>
          <w:szCs w:val="22"/>
        </w:rPr>
        <w:t xml:space="preserve">e </w:t>
      </w:r>
      <w:r w:rsidR="004A5112" w:rsidRPr="00286712">
        <w:rPr>
          <w:rFonts w:cs="Arial"/>
          <w:sz w:val="22"/>
          <w:szCs w:val="22"/>
        </w:rPr>
        <w:t>compensaciones.</w:t>
      </w:r>
      <w:r w:rsidR="00C70001" w:rsidRPr="00286712">
        <w:rPr>
          <w:rFonts w:cs="Arial"/>
          <w:sz w:val="22"/>
          <w:szCs w:val="22"/>
        </w:rPr>
        <w:t xml:space="preserve"> Anexo 4 – Esquema de telecomunicaciones entre subestaciones</w:t>
      </w:r>
      <w:r w:rsidR="00286712">
        <w:rPr>
          <w:rFonts w:cs="Arial"/>
          <w:sz w:val="22"/>
          <w:szCs w:val="22"/>
        </w:rPr>
        <w:t>.</w:t>
      </w:r>
    </w:p>
    <w:p w:rsidR="00032572" w:rsidRPr="00DC4A6F" w:rsidRDefault="00032572" w:rsidP="00FE0BE2">
      <w:pPr>
        <w:jc w:val="both"/>
        <w:rPr>
          <w:rFonts w:cs="Arial"/>
          <w:sz w:val="22"/>
          <w:szCs w:val="22"/>
        </w:rPr>
      </w:pPr>
    </w:p>
    <w:p w:rsidR="00032572" w:rsidRPr="00DC4A6F" w:rsidRDefault="004A5112" w:rsidP="00FE0BE2">
      <w:pPr>
        <w:jc w:val="both"/>
        <w:rPr>
          <w:rFonts w:cs="Arial"/>
          <w:sz w:val="22"/>
          <w:szCs w:val="22"/>
        </w:rPr>
      </w:pPr>
      <w:r w:rsidRPr="00DC4A6F">
        <w:rPr>
          <w:rFonts w:cs="Arial"/>
          <w:sz w:val="22"/>
          <w:szCs w:val="22"/>
        </w:rPr>
        <w:t xml:space="preserve"> </w:t>
      </w:r>
      <w:r w:rsidR="008010EC" w:rsidRPr="00DC4A6F">
        <w:rPr>
          <w:rFonts w:cs="Arial"/>
          <w:b/>
          <w:sz w:val="22"/>
          <w:szCs w:val="22"/>
        </w:rPr>
        <w:t xml:space="preserve">CLÁUSULA DÉCIMA </w:t>
      </w:r>
      <w:r w:rsidR="00A26017">
        <w:rPr>
          <w:rFonts w:cs="Arial"/>
          <w:b/>
          <w:sz w:val="22"/>
          <w:szCs w:val="22"/>
        </w:rPr>
        <w:t>QUINTA</w:t>
      </w:r>
      <w:r w:rsidR="008010EC" w:rsidRPr="00DC4A6F">
        <w:rPr>
          <w:rFonts w:cs="Arial"/>
          <w:b/>
          <w:sz w:val="22"/>
          <w:szCs w:val="22"/>
        </w:rPr>
        <w:t>. LÍMITES DE PROPIEDAD:</w:t>
      </w:r>
      <w:r w:rsidR="008010EC" w:rsidRPr="00DC4A6F">
        <w:rPr>
          <w:rFonts w:cs="Arial"/>
          <w:sz w:val="22"/>
          <w:szCs w:val="22"/>
        </w:rPr>
        <w:t xml:space="preserve"> Se acordará entre las Partes el contenido del documento “Límites de propiedad entre los activos de </w:t>
      </w:r>
      <w:r w:rsidR="00A26CBC">
        <w:rPr>
          <w:rFonts w:cs="Arial"/>
          <w:sz w:val="22"/>
          <w:szCs w:val="22"/>
        </w:rPr>
        <w:t xml:space="preserve">TRANSELCA </w:t>
      </w:r>
      <w:r w:rsidR="008010EC" w:rsidRPr="00DC4A6F">
        <w:rPr>
          <w:rFonts w:cs="Arial"/>
          <w:sz w:val="22"/>
          <w:szCs w:val="22"/>
        </w:rPr>
        <w:t xml:space="preserve">y </w:t>
      </w:r>
      <w:r w:rsidR="00A26CBC">
        <w:rPr>
          <w:rFonts w:cs="Arial"/>
          <w:sz w:val="22"/>
          <w:szCs w:val="22"/>
        </w:rPr>
        <w:t>XXX</w:t>
      </w:r>
      <w:r w:rsidR="008010EC" w:rsidRPr="00DC4A6F">
        <w:rPr>
          <w:rFonts w:cs="Arial"/>
          <w:sz w:val="22"/>
          <w:szCs w:val="22"/>
        </w:rPr>
        <w:t>”, en el que se especifican los límites de propiedad de las Partes. Este documento se elaborará de común acuerdo, en un tiempo no mayor a dos (2) meses posterior a la puesta en servicio del proyecto y hará parte integral del presente documento como</w:t>
      </w:r>
      <w:r w:rsidR="00DC0EF1" w:rsidRPr="00DC4A6F">
        <w:rPr>
          <w:rFonts w:cs="Arial"/>
          <w:sz w:val="22"/>
          <w:szCs w:val="22"/>
        </w:rPr>
        <w:t xml:space="preserve"> Anexo 2</w:t>
      </w:r>
      <w:r w:rsidR="008010EC" w:rsidRPr="00DC4A6F">
        <w:rPr>
          <w:rFonts w:cs="Arial"/>
          <w:sz w:val="22"/>
          <w:szCs w:val="22"/>
        </w:rPr>
        <w:t xml:space="preserve"> -</w:t>
      </w:r>
      <w:r w:rsidR="006C2523" w:rsidRPr="00DC4A6F">
        <w:rPr>
          <w:rFonts w:cs="Arial"/>
          <w:sz w:val="22"/>
          <w:szCs w:val="22"/>
        </w:rPr>
        <w:t>Límites de Propiedad</w:t>
      </w:r>
      <w:r w:rsidR="008010EC" w:rsidRPr="00DC4A6F">
        <w:rPr>
          <w:rFonts w:cs="Arial"/>
          <w:sz w:val="22"/>
          <w:szCs w:val="22"/>
        </w:rPr>
        <w:t>-.</w:t>
      </w:r>
    </w:p>
    <w:p w:rsidR="00032572" w:rsidRPr="00DC4A6F" w:rsidRDefault="00032572" w:rsidP="00FE0BE2">
      <w:pPr>
        <w:jc w:val="both"/>
        <w:rPr>
          <w:rFonts w:cs="Arial"/>
          <w:sz w:val="22"/>
          <w:szCs w:val="22"/>
        </w:rPr>
      </w:pPr>
    </w:p>
    <w:p w:rsidR="002A4D57" w:rsidRPr="00DC4A6F" w:rsidRDefault="002A4D57" w:rsidP="00FE0BE2">
      <w:pPr>
        <w:jc w:val="both"/>
        <w:rPr>
          <w:rFonts w:cs="Arial"/>
          <w:sz w:val="22"/>
          <w:szCs w:val="22"/>
        </w:rPr>
      </w:pPr>
    </w:p>
    <w:p w:rsidR="00032572" w:rsidRPr="00DC4A6F" w:rsidRDefault="00DC080E" w:rsidP="00FE0BE2">
      <w:pPr>
        <w:jc w:val="both"/>
        <w:rPr>
          <w:rFonts w:cs="Arial"/>
          <w:sz w:val="22"/>
          <w:szCs w:val="22"/>
        </w:rPr>
      </w:pPr>
      <w:r w:rsidRPr="00DC4A6F">
        <w:rPr>
          <w:rFonts w:cs="Arial"/>
          <w:b/>
          <w:sz w:val="22"/>
          <w:szCs w:val="22"/>
        </w:rPr>
        <w:t xml:space="preserve">CLÁUSULA DÉCIMA </w:t>
      </w:r>
      <w:r w:rsidR="00A26017">
        <w:rPr>
          <w:rFonts w:cs="Arial"/>
          <w:b/>
          <w:sz w:val="22"/>
          <w:szCs w:val="22"/>
        </w:rPr>
        <w:t>SEXTA</w:t>
      </w:r>
      <w:r w:rsidRPr="00DC4A6F">
        <w:rPr>
          <w:rFonts w:cs="Arial"/>
          <w:b/>
          <w:sz w:val="22"/>
          <w:szCs w:val="22"/>
        </w:rPr>
        <w:t>. OPERACIÓN, MANTENIMIENTO Y ASIGNACIÓN DE COMPENSACIONES:</w:t>
      </w:r>
      <w:r w:rsidRPr="00DC4A6F">
        <w:rPr>
          <w:rFonts w:cs="Arial"/>
          <w:sz w:val="22"/>
          <w:szCs w:val="22"/>
        </w:rPr>
        <w:t xml:space="preserve"> Se acordará entre las Partes el contenido del documento “Operación</w:t>
      </w:r>
      <w:r w:rsidR="00C70C09" w:rsidRPr="00DC4A6F">
        <w:rPr>
          <w:rFonts w:cs="Arial"/>
          <w:sz w:val="22"/>
          <w:szCs w:val="22"/>
        </w:rPr>
        <w:t>,</w:t>
      </w:r>
      <w:r w:rsidRPr="00DC4A6F">
        <w:rPr>
          <w:rFonts w:cs="Arial"/>
          <w:sz w:val="22"/>
          <w:szCs w:val="22"/>
        </w:rPr>
        <w:t xml:space="preserve"> Mantenimiento y Asignación de Compensaciones, p</w:t>
      </w:r>
      <w:r w:rsidR="002161AD" w:rsidRPr="00DC4A6F">
        <w:rPr>
          <w:rFonts w:cs="Arial"/>
          <w:sz w:val="22"/>
          <w:szCs w:val="22"/>
        </w:rPr>
        <w:t>ar</w:t>
      </w:r>
      <w:r w:rsidRPr="00DC4A6F">
        <w:rPr>
          <w:rFonts w:cs="Arial"/>
          <w:sz w:val="22"/>
          <w:szCs w:val="22"/>
        </w:rPr>
        <w:t xml:space="preserve">a los activos compartidos entre </w:t>
      </w:r>
      <w:r w:rsidR="00A26CBC">
        <w:rPr>
          <w:rFonts w:cs="Arial"/>
          <w:b/>
          <w:sz w:val="22"/>
          <w:szCs w:val="22"/>
        </w:rPr>
        <w:t>TRANSELCA</w:t>
      </w:r>
      <w:r w:rsidRPr="00DC4A6F">
        <w:rPr>
          <w:rFonts w:cs="Arial"/>
          <w:sz w:val="22"/>
          <w:szCs w:val="22"/>
        </w:rPr>
        <w:t xml:space="preserve"> y </w:t>
      </w:r>
      <w:r w:rsidR="00A26CBC">
        <w:rPr>
          <w:rFonts w:cs="Arial"/>
          <w:sz w:val="22"/>
          <w:szCs w:val="22"/>
        </w:rPr>
        <w:t>XXX</w:t>
      </w:r>
      <w:r w:rsidRPr="00DC4A6F">
        <w:rPr>
          <w:rFonts w:cs="Arial"/>
          <w:sz w:val="22"/>
          <w:szCs w:val="22"/>
        </w:rPr>
        <w:t>, líneas de 2</w:t>
      </w:r>
      <w:r w:rsidR="00A26CBC">
        <w:rPr>
          <w:rFonts w:cs="Arial"/>
          <w:sz w:val="22"/>
          <w:szCs w:val="22"/>
        </w:rPr>
        <w:t>2</w:t>
      </w:r>
      <w:r w:rsidRPr="00DC4A6F">
        <w:rPr>
          <w:rFonts w:cs="Arial"/>
          <w:sz w:val="22"/>
          <w:szCs w:val="22"/>
        </w:rPr>
        <w:t xml:space="preserve">0 kV </w:t>
      </w:r>
      <w:r w:rsidR="00BA2763" w:rsidRPr="00685BC3">
        <w:rPr>
          <w:rFonts w:cs="Arial"/>
          <w:sz w:val="22"/>
          <w:szCs w:val="22"/>
        </w:rPr>
        <w:t xml:space="preserve"> Fundación – Rio Cordoba y Rio Cordoba  – Santa Marta</w:t>
      </w:r>
      <w:r w:rsidRPr="00DC4A6F">
        <w:rPr>
          <w:rFonts w:cs="Arial"/>
          <w:sz w:val="22"/>
          <w:szCs w:val="22"/>
        </w:rPr>
        <w:t xml:space="preserve">. Este documento se elaborará de común acuerdo, </w:t>
      </w:r>
      <w:r w:rsidR="00A26017">
        <w:rPr>
          <w:rFonts w:cs="Arial"/>
          <w:sz w:val="22"/>
          <w:szCs w:val="22"/>
        </w:rPr>
        <w:t>como mínimo tres (3) meses antes de la</w:t>
      </w:r>
      <w:r w:rsidR="00A26017" w:rsidRPr="00DC4A6F">
        <w:rPr>
          <w:rFonts w:cs="Arial"/>
          <w:sz w:val="22"/>
          <w:szCs w:val="22"/>
        </w:rPr>
        <w:t xml:space="preserve"> </w:t>
      </w:r>
      <w:r w:rsidRPr="00DC4A6F">
        <w:rPr>
          <w:rFonts w:cs="Arial"/>
          <w:sz w:val="22"/>
          <w:szCs w:val="22"/>
        </w:rPr>
        <w:t xml:space="preserve">puesta en servicio del proyecto y hará parte integral del presente documento como Anexo </w:t>
      </w:r>
      <w:r w:rsidR="00C70C09" w:rsidRPr="00DC4A6F">
        <w:rPr>
          <w:rFonts w:cs="Arial"/>
          <w:sz w:val="22"/>
          <w:szCs w:val="22"/>
        </w:rPr>
        <w:t>3</w:t>
      </w:r>
      <w:r w:rsidRPr="00DC4A6F">
        <w:rPr>
          <w:rFonts w:cs="Arial"/>
          <w:sz w:val="22"/>
          <w:szCs w:val="22"/>
        </w:rPr>
        <w:t xml:space="preserve"> -</w:t>
      </w:r>
      <w:r w:rsidR="00C70C09" w:rsidRPr="00DC4A6F">
        <w:rPr>
          <w:rFonts w:cs="Arial"/>
          <w:sz w:val="22"/>
          <w:szCs w:val="22"/>
        </w:rPr>
        <w:t xml:space="preserve"> Operación, mantenimiento y asignación de compensaciones.</w:t>
      </w:r>
    </w:p>
    <w:p w:rsidR="00032572" w:rsidRPr="00DC4A6F" w:rsidRDefault="00032572" w:rsidP="00FE0BE2">
      <w:pPr>
        <w:jc w:val="both"/>
        <w:rPr>
          <w:rFonts w:cs="Arial"/>
          <w:sz w:val="22"/>
          <w:szCs w:val="22"/>
        </w:rPr>
      </w:pPr>
    </w:p>
    <w:p w:rsidR="00032572" w:rsidRPr="00DC4A6F" w:rsidRDefault="00C70C09" w:rsidP="00FE0BE2">
      <w:pPr>
        <w:jc w:val="both"/>
        <w:rPr>
          <w:rFonts w:cs="Arial"/>
          <w:sz w:val="22"/>
          <w:szCs w:val="22"/>
        </w:rPr>
      </w:pPr>
      <w:r w:rsidRPr="00DC4A6F">
        <w:rPr>
          <w:rFonts w:cs="Arial"/>
          <w:sz w:val="22"/>
          <w:szCs w:val="22"/>
        </w:rPr>
        <w:t xml:space="preserve"> </w:t>
      </w:r>
      <w:r w:rsidR="008010EC" w:rsidRPr="00DC4A6F">
        <w:rPr>
          <w:rFonts w:cs="Arial"/>
          <w:b/>
          <w:sz w:val="22"/>
          <w:szCs w:val="22"/>
        </w:rPr>
        <w:t xml:space="preserve">CLÁUSULA DÉCIMA </w:t>
      </w:r>
      <w:r w:rsidR="00A26CBC">
        <w:rPr>
          <w:rFonts w:cs="Arial"/>
          <w:b/>
          <w:sz w:val="22"/>
          <w:szCs w:val="22"/>
        </w:rPr>
        <w:t>SÉPTIMA</w:t>
      </w:r>
      <w:r w:rsidR="00C74B59" w:rsidRPr="00DC4A6F">
        <w:rPr>
          <w:rFonts w:cs="Arial"/>
          <w:b/>
          <w:sz w:val="22"/>
          <w:szCs w:val="22"/>
        </w:rPr>
        <w:t xml:space="preserve">. </w:t>
      </w:r>
      <w:r w:rsidR="008010EC" w:rsidRPr="00DC4A6F">
        <w:rPr>
          <w:rFonts w:cs="Arial"/>
          <w:b/>
          <w:sz w:val="22"/>
          <w:szCs w:val="22"/>
        </w:rPr>
        <w:t>PREVENCIÓN DE LAVADO DE ACTIVOS</w:t>
      </w:r>
      <w:r w:rsidR="008010EC" w:rsidRPr="00DC4A6F">
        <w:rPr>
          <w:rFonts w:cs="Arial"/>
          <w:b/>
          <w:snapToGrid w:val="0"/>
          <w:sz w:val="22"/>
          <w:szCs w:val="22"/>
          <w:lang w:val="es-ES"/>
        </w:rPr>
        <w:t xml:space="preserve">: </w:t>
      </w:r>
      <w:r w:rsidR="008010EC" w:rsidRPr="00DC4A6F">
        <w:rPr>
          <w:rFonts w:cs="Arial"/>
          <w:sz w:val="22"/>
          <w:szCs w:val="22"/>
        </w:rPr>
        <w:t xml:space="preserve">Las Partes declaran que no se encuentran en las Listas  OFAC  (Clinton) y ONU; así mismo, se responsabilizan porque sus miembros de Junta Directiva o Junta de Socios, sus Representantes Legales o su Revisor Fiscal, tampoco se encuentren en dichas Listas. Las Partes aceptan que el incumplimiento de la presente disposición podrá dar lugar a la </w:t>
      </w:r>
      <w:r w:rsidR="008010EC" w:rsidRPr="00DC4A6F">
        <w:rPr>
          <w:rFonts w:cs="Arial"/>
          <w:sz w:val="22"/>
          <w:szCs w:val="22"/>
        </w:rPr>
        <w:lastRenderedPageBreak/>
        <w:t xml:space="preserve">terminación del Contrato, sin que haya lugar a indemnizaciones de perjuicios a favor de la otra de ninguna clase. </w:t>
      </w:r>
    </w:p>
    <w:p w:rsidR="005E4380" w:rsidRPr="00DC4A6F" w:rsidRDefault="00A77DA7" w:rsidP="00286712">
      <w:pPr>
        <w:jc w:val="both"/>
        <w:rPr>
          <w:rFonts w:cs="Arial"/>
          <w:sz w:val="22"/>
          <w:szCs w:val="22"/>
        </w:rPr>
      </w:pPr>
      <w:r w:rsidRPr="00DC4A6F">
        <w:rPr>
          <w:rFonts w:cs="Arial"/>
          <w:b/>
          <w:sz w:val="22"/>
          <w:szCs w:val="22"/>
        </w:rPr>
        <w:t xml:space="preserve">CLÁUSULA </w:t>
      </w:r>
      <w:r w:rsidR="00C14963" w:rsidRPr="00DC4A6F">
        <w:rPr>
          <w:rFonts w:cs="Arial"/>
          <w:b/>
          <w:sz w:val="22"/>
          <w:szCs w:val="22"/>
        </w:rPr>
        <w:t xml:space="preserve">DÉCIMA </w:t>
      </w:r>
      <w:r w:rsidR="00A26017">
        <w:rPr>
          <w:rFonts w:cs="Arial"/>
          <w:b/>
          <w:sz w:val="22"/>
          <w:szCs w:val="22"/>
        </w:rPr>
        <w:t>OCTAVA</w:t>
      </w:r>
      <w:r w:rsidR="00C74B59" w:rsidRPr="00DC4A6F">
        <w:rPr>
          <w:rFonts w:cs="Arial"/>
          <w:b/>
          <w:sz w:val="22"/>
          <w:szCs w:val="22"/>
        </w:rPr>
        <w:t>: SALU</w:t>
      </w:r>
      <w:r w:rsidR="00E824BC" w:rsidRPr="00DC4A6F">
        <w:rPr>
          <w:rFonts w:cs="Arial"/>
          <w:b/>
          <w:sz w:val="22"/>
          <w:szCs w:val="22"/>
        </w:rPr>
        <w:t>D</w:t>
      </w:r>
      <w:r w:rsidR="00C74B59" w:rsidRPr="00DC4A6F">
        <w:rPr>
          <w:rFonts w:cs="Arial"/>
          <w:b/>
          <w:sz w:val="22"/>
          <w:szCs w:val="22"/>
        </w:rPr>
        <w:t xml:space="preserve"> OCUPACIONAL Y MEDIO AMBIENTE</w:t>
      </w:r>
      <w:r w:rsidRPr="00DC4A6F">
        <w:rPr>
          <w:rFonts w:cs="Arial"/>
          <w:sz w:val="22"/>
          <w:szCs w:val="22"/>
        </w:rPr>
        <w:t xml:space="preserve">: </w:t>
      </w:r>
      <w:r w:rsidR="00A345C6" w:rsidRPr="00DC4A6F">
        <w:rPr>
          <w:rFonts w:cs="Arial"/>
          <w:b/>
          <w:sz w:val="22"/>
          <w:szCs w:val="22"/>
        </w:rPr>
        <w:t>LAS PARTES</w:t>
      </w:r>
      <w:r w:rsidR="00A345C6" w:rsidRPr="00DC4A6F">
        <w:rPr>
          <w:rFonts w:cs="Arial"/>
          <w:sz w:val="22"/>
          <w:szCs w:val="22"/>
        </w:rPr>
        <w:t xml:space="preserve"> </w:t>
      </w:r>
      <w:r w:rsidR="005E4380" w:rsidRPr="00DC4A6F">
        <w:rPr>
          <w:rFonts w:cs="Arial"/>
          <w:sz w:val="22"/>
          <w:szCs w:val="22"/>
        </w:rPr>
        <w:t xml:space="preserve">se </w:t>
      </w:r>
      <w:commentRangeStart w:id="11"/>
      <w:r w:rsidR="005E4380" w:rsidRPr="00DC4A6F">
        <w:rPr>
          <w:rFonts w:cs="Arial"/>
          <w:sz w:val="22"/>
          <w:szCs w:val="22"/>
        </w:rPr>
        <w:t>obliga</w:t>
      </w:r>
      <w:r w:rsidR="00ED2413" w:rsidRPr="00DC4A6F">
        <w:rPr>
          <w:rFonts w:cs="Arial"/>
          <w:sz w:val="22"/>
          <w:szCs w:val="22"/>
        </w:rPr>
        <w:t>n</w:t>
      </w:r>
      <w:r w:rsidR="005E4380" w:rsidRPr="00DC4A6F">
        <w:rPr>
          <w:rFonts w:cs="Arial"/>
          <w:sz w:val="22"/>
          <w:szCs w:val="22"/>
        </w:rPr>
        <w:t xml:space="preserve"> a cumplir con </w:t>
      </w:r>
      <w:r w:rsidR="00963913">
        <w:rPr>
          <w:rFonts w:cs="Arial"/>
          <w:sz w:val="22"/>
          <w:szCs w:val="22"/>
        </w:rPr>
        <w:t>l</w:t>
      </w:r>
      <w:r w:rsidR="00ED2413" w:rsidRPr="00DC4A6F">
        <w:rPr>
          <w:rFonts w:cs="Arial"/>
          <w:sz w:val="22"/>
          <w:szCs w:val="22"/>
        </w:rPr>
        <w:t>os requisitos ambientales, de seguridad y salud ocupacional soportados en la</w:t>
      </w:r>
      <w:r w:rsidR="00DC4A6F" w:rsidRPr="00DC4A6F">
        <w:rPr>
          <w:rFonts w:cs="Arial"/>
          <w:sz w:val="22"/>
          <w:szCs w:val="22"/>
        </w:rPr>
        <w:t>s normas ISO 14001, OSHAS 18001</w:t>
      </w:r>
      <w:r w:rsidR="00A345C6" w:rsidRPr="00DC4A6F">
        <w:rPr>
          <w:rFonts w:cs="Arial"/>
          <w:sz w:val="22"/>
          <w:szCs w:val="22"/>
        </w:rPr>
        <w:t xml:space="preserve">, </w:t>
      </w:r>
      <w:r w:rsidR="00A345C6" w:rsidRPr="00DC4A6F">
        <w:rPr>
          <w:rFonts w:cs="Arial"/>
          <w:b/>
          <w:sz w:val="22"/>
          <w:szCs w:val="22"/>
        </w:rPr>
        <w:t>LAS PARTES</w:t>
      </w:r>
      <w:r w:rsidR="00A345C6" w:rsidRPr="00DC4A6F">
        <w:rPr>
          <w:rFonts w:cs="Arial"/>
          <w:sz w:val="22"/>
          <w:szCs w:val="22"/>
        </w:rPr>
        <w:t xml:space="preserve"> deberán cumplir con las normas y procedimientos que la contraparte disponga en materia de Salud Ocupacional y de Medio Ambiente</w:t>
      </w:r>
      <w:del w:id="12" w:author="ISABEL CRISTINA GARCIA OCAMPO" w:date="2014-09-23T16:59:00Z">
        <w:r w:rsidR="00A345C6" w:rsidRPr="00DC4A6F" w:rsidDel="005F316A">
          <w:rPr>
            <w:rFonts w:cs="Arial"/>
            <w:sz w:val="22"/>
            <w:szCs w:val="22"/>
          </w:rPr>
          <w:delText xml:space="preserve"> referenciadas con las Normas </w:delText>
        </w:r>
        <w:r w:rsidR="00963913" w:rsidRPr="00DC4A6F" w:rsidDel="005F316A">
          <w:rPr>
            <w:rFonts w:cs="Arial"/>
            <w:sz w:val="22"/>
            <w:szCs w:val="22"/>
          </w:rPr>
          <w:delText>ISO 14001, OSHAS 18001</w:delText>
        </w:r>
      </w:del>
      <w:r w:rsidR="00A345C6" w:rsidRPr="00DC4A6F">
        <w:rPr>
          <w:rFonts w:cs="Arial"/>
          <w:sz w:val="22"/>
          <w:szCs w:val="22"/>
        </w:rPr>
        <w:t xml:space="preserve">, </w:t>
      </w:r>
      <w:del w:id="13" w:author="ISABEL CRISTINA GARCIA OCAMPO" w:date="2014-09-23T16:59:00Z">
        <w:r w:rsidR="00A345C6" w:rsidRPr="00DC4A6F" w:rsidDel="005F316A">
          <w:rPr>
            <w:rFonts w:cs="Arial"/>
            <w:sz w:val="22"/>
            <w:szCs w:val="22"/>
          </w:rPr>
          <w:delText xml:space="preserve">respectivamente </w:delText>
        </w:r>
      </w:del>
      <w:bookmarkStart w:id="14" w:name="_GoBack"/>
      <w:bookmarkEnd w:id="14"/>
      <w:r w:rsidR="00A345C6" w:rsidRPr="00DC4A6F">
        <w:rPr>
          <w:rFonts w:cs="Arial"/>
          <w:sz w:val="22"/>
          <w:szCs w:val="22"/>
        </w:rPr>
        <w:t>y</w:t>
      </w:r>
      <w:r w:rsidR="005E4380" w:rsidRPr="00DC4A6F">
        <w:rPr>
          <w:rFonts w:cs="Arial"/>
          <w:sz w:val="22"/>
          <w:szCs w:val="22"/>
        </w:rPr>
        <w:t xml:space="preserve"> en consecuencia, serán responsables por las acciones u omisiones, que produzcan deterioro o daño en el medio ambiente o los recursos naturales. </w:t>
      </w:r>
      <w:commentRangeEnd w:id="11"/>
      <w:r w:rsidR="00C715E4">
        <w:rPr>
          <w:rStyle w:val="Refdecomentario"/>
        </w:rPr>
        <w:commentReference w:id="11"/>
      </w:r>
    </w:p>
    <w:p w:rsidR="005E4380" w:rsidRPr="00DC4A6F" w:rsidRDefault="005E4380" w:rsidP="005E4380">
      <w:pPr>
        <w:pStyle w:val="Prrafodelista"/>
        <w:ind w:left="0"/>
        <w:jc w:val="both"/>
        <w:rPr>
          <w:rFonts w:cs="Arial"/>
          <w:sz w:val="22"/>
          <w:szCs w:val="22"/>
        </w:rPr>
      </w:pPr>
    </w:p>
    <w:p w:rsidR="00DC4A6F" w:rsidRPr="00DC4A6F" w:rsidRDefault="00DC4A6F" w:rsidP="00DC4A6F">
      <w:pPr>
        <w:pStyle w:val="Sinespaciado"/>
        <w:jc w:val="both"/>
        <w:rPr>
          <w:rFonts w:cs="Arial"/>
          <w:sz w:val="22"/>
          <w:szCs w:val="22"/>
        </w:rPr>
      </w:pPr>
      <w:r w:rsidRPr="00DC4A6F">
        <w:rPr>
          <w:rFonts w:cs="Arial"/>
          <w:b/>
          <w:sz w:val="22"/>
          <w:szCs w:val="22"/>
          <w:lang w:val="es-CO"/>
        </w:rPr>
        <w:t>LAS PARTES</w:t>
      </w:r>
      <w:r w:rsidRPr="00DC4A6F">
        <w:rPr>
          <w:rFonts w:cs="Arial"/>
          <w:sz w:val="22"/>
          <w:szCs w:val="22"/>
        </w:rPr>
        <w:t xml:space="preserve"> se obligan a cumplir con todas las normas establecidas para la protección del medio ambiente y los recursos naturales que le sean aplicables por razón de las actividades que desempeña en ejecución del presente contrato, y en consecuencia, serán responsables por las acciones u omisiones, suyas o de sus dependientes, sean estos empleados directos o terceros contratistas suyos, que produzcan deterioro o daño en el medio ambiente o los recursos naturales. </w:t>
      </w:r>
    </w:p>
    <w:p w:rsidR="00DC4A6F" w:rsidRPr="00DC4A6F" w:rsidRDefault="00DC4A6F" w:rsidP="00DC4A6F">
      <w:pPr>
        <w:pStyle w:val="Prrafodelista"/>
        <w:spacing w:line="276" w:lineRule="auto"/>
        <w:ind w:left="0"/>
        <w:jc w:val="both"/>
        <w:rPr>
          <w:rFonts w:cs="Arial"/>
          <w:sz w:val="22"/>
          <w:szCs w:val="22"/>
        </w:rPr>
      </w:pPr>
    </w:p>
    <w:p w:rsidR="005E4380" w:rsidRPr="00DC4A6F" w:rsidRDefault="005E4380" w:rsidP="005E4380">
      <w:pPr>
        <w:pStyle w:val="Prrafodelista"/>
        <w:ind w:left="0"/>
        <w:jc w:val="both"/>
        <w:rPr>
          <w:rFonts w:cs="Arial"/>
          <w:sz w:val="22"/>
          <w:szCs w:val="22"/>
        </w:rPr>
      </w:pPr>
      <w:r w:rsidRPr="00DC4A6F">
        <w:rPr>
          <w:rFonts w:cs="Arial"/>
          <w:sz w:val="22"/>
          <w:szCs w:val="22"/>
        </w:rPr>
        <w:t>El incumplimiento de las obligaciones legales o reglamentarias, dará lugar a que la parte cumplida pueda exigir las medidas preventivas o correctivas que resulten procedentes a costo de la incumplida y/o dar por terminado el contrato sin que haya lugar al pago de indemnización alguna a su favor.</w:t>
      </w:r>
    </w:p>
    <w:p w:rsidR="005E4380" w:rsidRPr="00DC4A6F" w:rsidRDefault="005E4380" w:rsidP="00741D12">
      <w:pPr>
        <w:pStyle w:val="Prrafodelista"/>
        <w:ind w:left="0"/>
        <w:jc w:val="both"/>
        <w:rPr>
          <w:rFonts w:cs="Arial"/>
          <w:iCs/>
          <w:sz w:val="22"/>
          <w:szCs w:val="22"/>
        </w:rPr>
      </w:pPr>
    </w:p>
    <w:p w:rsidR="005E4380" w:rsidRPr="00DC4A6F" w:rsidRDefault="005E4380" w:rsidP="00A345C6">
      <w:pPr>
        <w:tabs>
          <w:tab w:val="left" w:pos="8820"/>
        </w:tabs>
        <w:ind w:right="20"/>
        <w:jc w:val="both"/>
        <w:rPr>
          <w:rFonts w:cs="Arial"/>
          <w:iCs/>
          <w:sz w:val="22"/>
          <w:szCs w:val="22"/>
        </w:rPr>
      </w:pPr>
      <w:r w:rsidRPr="00DC4A6F">
        <w:rPr>
          <w:rFonts w:cs="Arial"/>
          <w:iCs/>
          <w:sz w:val="22"/>
          <w:szCs w:val="22"/>
        </w:rPr>
        <w:t xml:space="preserve">En caso que alguna de las partes sea sancionada por incumplimiento de alguna de las obligaciones ambientales o se le imponga la adopción de alguna medida correctiva como consecuencia del incumplimiento de las obligaciones que debe asumir alguna de ellas en materia ambiental, la parte incumplida se obliga a indemnizar a la parte cumplida por el mismo monto de la afectación y se obliga a efectuar dicho pago dentro de los cinco (5) días calendario siguientes a la recepción de la cuenta de cobro de la parte cumplida, para lo cual las partes reconocen que el presente contrato presta mérito ejecutivo. Lo anterior sin perjuicio de que la parte cumplida puede solicitar el pago de daños directos adicionales si estos se llegaren a generar y de interponer las demás acciones legales pertinentes. </w:t>
      </w:r>
    </w:p>
    <w:p w:rsidR="00A345C6" w:rsidRPr="00DC4A6F" w:rsidRDefault="00A345C6" w:rsidP="00FE0BE2">
      <w:pPr>
        <w:jc w:val="both"/>
        <w:rPr>
          <w:rFonts w:cs="Arial"/>
          <w:sz w:val="22"/>
          <w:szCs w:val="22"/>
        </w:rPr>
      </w:pPr>
    </w:p>
    <w:p w:rsidR="00032572" w:rsidRPr="00DC4A6F" w:rsidRDefault="00677366" w:rsidP="00FE0BE2">
      <w:pPr>
        <w:jc w:val="both"/>
        <w:rPr>
          <w:rFonts w:cs="Arial"/>
          <w:sz w:val="22"/>
          <w:szCs w:val="22"/>
        </w:rPr>
      </w:pPr>
      <w:r w:rsidRPr="00DC4A6F">
        <w:rPr>
          <w:rFonts w:cs="Arial"/>
          <w:b/>
          <w:sz w:val="22"/>
          <w:szCs w:val="22"/>
        </w:rPr>
        <w:t xml:space="preserve">CLÁUSULA </w:t>
      </w:r>
      <w:r w:rsidR="00C70C09" w:rsidRPr="00DC4A6F">
        <w:rPr>
          <w:rFonts w:cs="Arial"/>
          <w:b/>
          <w:sz w:val="22"/>
          <w:szCs w:val="22"/>
        </w:rPr>
        <w:t xml:space="preserve">DÉCIMA </w:t>
      </w:r>
      <w:r w:rsidR="00A26017">
        <w:rPr>
          <w:rFonts w:cs="Arial"/>
          <w:b/>
          <w:sz w:val="22"/>
          <w:szCs w:val="22"/>
        </w:rPr>
        <w:t>NOVENA</w:t>
      </w:r>
      <w:r w:rsidRPr="00DC4A6F">
        <w:rPr>
          <w:rFonts w:cs="Arial"/>
          <w:b/>
          <w:sz w:val="22"/>
          <w:szCs w:val="22"/>
        </w:rPr>
        <w:t>. FUERZA MAYOR, CASO FORTUITO O HECHOS MAL INTENCIONADOS DE TERCEROS</w:t>
      </w:r>
      <w:r w:rsidRPr="00DC4A6F">
        <w:rPr>
          <w:rFonts w:cs="Arial"/>
          <w:sz w:val="22"/>
          <w:szCs w:val="22"/>
        </w:rPr>
        <w:t xml:space="preserve">: </w:t>
      </w:r>
      <w:r w:rsidR="00A345C6" w:rsidRPr="00DC4A6F">
        <w:rPr>
          <w:rFonts w:cs="Arial"/>
          <w:sz w:val="22"/>
          <w:szCs w:val="22"/>
        </w:rPr>
        <w:t xml:space="preserve">Las partes quedarán liberadas del cumplimiento de las obligaciones contraídas en el presente Contrato, cuando el incumplimiento de la obligación o el daño causado sea por un hecho de Fuerza Mayor o Caso Fortuito, de acuerdo con lo previsto en la Ley Colombiana.  Dentro de las setenta y dos (72) horas siguientes al momento en que la parte se vea obligada a suspender las actividades debido a la ocurrencia de un hecho constitutivo de caso fortuito o fuerza mayor, debe comunicar este hecho a la otra parte, señalando las causas que obligan a la suspensión. Una vez comprobado el hecho, </w:t>
      </w:r>
      <w:r w:rsidR="00A345C6" w:rsidRPr="00DC4A6F">
        <w:rPr>
          <w:rFonts w:cs="Arial"/>
          <w:b/>
          <w:bCs/>
          <w:sz w:val="22"/>
          <w:szCs w:val="22"/>
        </w:rPr>
        <w:t xml:space="preserve">LAS PARTES </w:t>
      </w:r>
      <w:r w:rsidR="00A345C6" w:rsidRPr="00DC4A6F">
        <w:rPr>
          <w:rFonts w:cs="Arial"/>
          <w:sz w:val="22"/>
          <w:szCs w:val="22"/>
        </w:rPr>
        <w:t>podrán tomar alguna o algunas de las siguientes alternativas: 1) Suspensión del contrato.2) Terminación del contrato.</w:t>
      </w:r>
    </w:p>
    <w:p w:rsidR="00032572" w:rsidRPr="00DC4A6F" w:rsidRDefault="00032572" w:rsidP="00FE0BE2">
      <w:pPr>
        <w:jc w:val="both"/>
        <w:rPr>
          <w:rFonts w:cs="Arial"/>
          <w:sz w:val="22"/>
          <w:szCs w:val="22"/>
        </w:rPr>
      </w:pPr>
    </w:p>
    <w:p w:rsidR="00142461" w:rsidRPr="00DC4A6F" w:rsidRDefault="00677366" w:rsidP="007F32D0">
      <w:pPr>
        <w:jc w:val="both"/>
        <w:rPr>
          <w:rFonts w:cs="Arial"/>
          <w:color w:val="000000"/>
          <w:sz w:val="22"/>
          <w:szCs w:val="22"/>
        </w:rPr>
      </w:pPr>
      <w:r w:rsidRPr="00DC4A6F">
        <w:rPr>
          <w:rFonts w:cs="Arial"/>
          <w:sz w:val="22"/>
          <w:szCs w:val="22"/>
        </w:rPr>
        <w:t xml:space="preserve"> </w:t>
      </w:r>
      <w:r w:rsidRPr="00DC4A6F">
        <w:rPr>
          <w:rFonts w:cs="Arial"/>
          <w:b/>
          <w:sz w:val="22"/>
          <w:szCs w:val="22"/>
        </w:rPr>
        <w:t xml:space="preserve">CLÁUSULA </w:t>
      </w:r>
      <w:r w:rsidR="00A26CBC">
        <w:rPr>
          <w:rFonts w:cs="Arial"/>
          <w:b/>
          <w:sz w:val="22"/>
          <w:szCs w:val="22"/>
        </w:rPr>
        <w:t>VIGÉSIMA</w:t>
      </w:r>
      <w:r w:rsidRPr="00DC4A6F">
        <w:rPr>
          <w:rFonts w:cs="Arial"/>
          <w:b/>
          <w:sz w:val="22"/>
          <w:szCs w:val="22"/>
        </w:rPr>
        <w:t>. RESPONSABILIDAD CIVIL</w:t>
      </w:r>
      <w:proofErr w:type="gramStart"/>
      <w:r w:rsidRPr="00DC4A6F">
        <w:rPr>
          <w:rFonts w:cs="Arial"/>
          <w:sz w:val="22"/>
          <w:szCs w:val="22"/>
        </w:rPr>
        <w:t xml:space="preserve">: </w:t>
      </w:r>
      <w:r w:rsidR="00A345C6" w:rsidRPr="00DC4A6F">
        <w:rPr>
          <w:rFonts w:cs="Arial"/>
          <w:sz w:val="22"/>
          <w:szCs w:val="22"/>
        </w:rPr>
        <w:t xml:space="preserve"> </w:t>
      </w:r>
      <w:r w:rsidR="00142461" w:rsidRPr="00DC4A6F">
        <w:rPr>
          <w:rFonts w:cs="Arial"/>
          <w:color w:val="000000"/>
          <w:sz w:val="22"/>
          <w:szCs w:val="22"/>
        </w:rPr>
        <w:t>Cada</w:t>
      </w:r>
      <w:proofErr w:type="gramEnd"/>
      <w:r w:rsidR="00142461" w:rsidRPr="00DC4A6F">
        <w:rPr>
          <w:rFonts w:cs="Arial"/>
          <w:color w:val="000000"/>
          <w:sz w:val="22"/>
          <w:szCs w:val="22"/>
        </w:rPr>
        <w:t xml:space="preserve"> una de las Partes </w:t>
      </w:r>
      <w:ins w:id="15" w:author="portatil3" w:date="2014-09-23T16:45:00Z">
        <w:r w:rsidR="00C715E4">
          <w:rPr>
            <w:rFonts w:cs="Arial"/>
            <w:color w:val="000000"/>
            <w:sz w:val="22"/>
            <w:szCs w:val="22"/>
          </w:rPr>
          <w:t xml:space="preserve">responderá </w:t>
        </w:r>
      </w:ins>
      <w:del w:id="16" w:author="portatil3" w:date="2014-09-23T16:45:00Z">
        <w:r w:rsidR="00142461" w:rsidRPr="00DC4A6F" w:rsidDel="00C715E4">
          <w:rPr>
            <w:rFonts w:cs="Arial"/>
            <w:color w:val="000000"/>
            <w:sz w:val="22"/>
            <w:szCs w:val="22"/>
          </w:rPr>
          <w:delText>eximirá</w:delText>
        </w:r>
      </w:del>
      <w:r w:rsidR="00142461" w:rsidRPr="00DC4A6F">
        <w:rPr>
          <w:rFonts w:cs="Arial"/>
          <w:color w:val="000000"/>
          <w:sz w:val="22"/>
          <w:szCs w:val="22"/>
        </w:rPr>
        <w:t xml:space="preserve"> a la otra Parte </w:t>
      </w:r>
      <w:del w:id="17" w:author="portatil3" w:date="2014-09-23T16:46:00Z">
        <w:r w:rsidR="00142461" w:rsidRPr="00DC4A6F" w:rsidDel="00C715E4">
          <w:rPr>
            <w:rFonts w:cs="Arial"/>
            <w:color w:val="000000"/>
            <w:sz w:val="22"/>
            <w:szCs w:val="22"/>
          </w:rPr>
          <w:delText>de toda la responsabilidad relativa a</w:delText>
        </w:r>
      </w:del>
      <w:ins w:id="18" w:author="portatil3" w:date="2014-09-23T16:46:00Z">
        <w:r w:rsidR="00C715E4">
          <w:rPr>
            <w:rFonts w:cs="Arial"/>
            <w:color w:val="000000"/>
            <w:sz w:val="22"/>
            <w:szCs w:val="22"/>
          </w:rPr>
          <w:t>por</w:t>
        </w:r>
      </w:ins>
      <w:r w:rsidR="00142461" w:rsidRPr="00DC4A6F">
        <w:rPr>
          <w:rFonts w:cs="Arial"/>
          <w:color w:val="000000"/>
          <w:sz w:val="22"/>
          <w:szCs w:val="22"/>
        </w:rPr>
        <w:t xml:space="preserve"> los daños y perjuicios que puedan llegar a sufrir ellas, terceros y/o sus usuarios</w:t>
      </w:r>
      <w:ins w:id="19" w:author="portatil3" w:date="2014-09-23T16:46:00Z">
        <w:r w:rsidR="00C715E4">
          <w:rPr>
            <w:rFonts w:cs="Arial"/>
            <w:color w:val="000000"/>
            <w:sz w:val="22"/>
            <w:szCs w:val="22"/>
          </w:rPr>
          <w:t>.</w:t>
        </w:r>
      </w:ins>
      <w:r w:rsidR="00142461" w:rsidRPr="00DC4A6F">
        <w:rPr>
          <w:rFonts w:cs="Arial"/>
          <w:color w:val="000000"/>
          <w:sz w:val="22"/>
          <w:szCs w:val="22"/>
        </w:rPr>
        <w:t>,</w:t>
      </w:r>
      <w:del w:id="20" w:author="portatil3" w:date="2014-09-23T16:46:00Z">
        <w:r w:rsidR="00142461" w:rsidRPr="00DC4A6F" w:rsidDel="00C715E4">
          <w:rPr>
            <w:rFonts w:cs="Arial"/>
            <w:color w:val="000000"/>
            <w:sz w:val="22"/>
            <w:szCs w:val="22"/>
          </w:rPr>
          <w:delText xml:space="preserve"> salvo en aquellos casos en los cuales se pruebe que existió dolo o culpa leve imputable a alguna de las Partes o sus dependientes.</w:delText>
        </w:r>
      </w:del>
    </w:p>
    <w:p w:rsidR="00142461" w:rsidRPr="00DC4A6F" w:rsidRDefault="00142461" w:rsidP="007F32D0">
      <w:pPr>
        <w:jc w:val="both"/>
        <w:rPr>
          <w:rFonts w:cs="Arial"/>
          <w:color w:val="000000"/>
          <w:sz w:val="22"/>
          <w:szCs w:val="22"/>
        </w:rPr>
      </w:pPr>
    </w:p>
    <w:p w:rsidR="00142461" w:rsidRPr="00DC4A6F" w:rsidRDefault="00142461" w:rsidP="00142461">
      <w:pPr>
        <w:jc w:val="both"/>
        <w:rPr>
          <w:rFonts w:cs="Arial"/>
          <w:sz w:val="22"/>
          <w:szCs w:val="22"/>
          <w:lang w:eastAsia="x-none"/>
        </w:rPr>
      </w:pPr>
      <w:r w:rsidRPr="00DC4A6F">
        <w:rPr>
          <w:rFonts w:cs="Arial"/>
          <w:color w:val="000000"/>
          <w:sz w:val="22"/>
          <w:szCs w:val="22"/>
        </w:rPr>
        <w:t xml:space="preserve">En caso de que se entable una reclamación, demanda o acción legal contra LA EMPRESA por asuntos que sean de responsabilidad de </w:t>
      </w:r>
      <w:ins w:id="21" w:author="portatil3" w:date="2014-09-23T16:46:00Z">
        <w:r w:rsidR="00C715E4">
          <w:rPr>
            <w:rFonts w:cs="Arial"/>
            <w:color w:val="000000"/>
            <w:sz w:val="22"/>
            <w:szCs w:val="22"/>
          </w:rPr>
          <w:t>TRANSELCA</w:t>
        </w:r>
      </w:ins>
      <w:del w:id="22" w:author="portatil3" w:date="2014-09-23T16:46:00Z">
        <w:r w:rsidRPr="00DC4A6F" w:rsidDel="00C715E4">
          <w:rPr>
            <w:rFonts w:cs="Arial"/>
            <w:color w:val="000000"/>
            <w:sz w:val="22"/>
            <w:szCs w:val="22"/>
          </w:rPr>
          <w:delText>ISA</w:delText>
        </w:r>
      </w:del>
      <w:r w:rsidRPr="00DC4A6F">
        <w:rPr>
          <w:rFonts w:cs="Arial"/>
          <w:color w:val="000000"/>
          <w:sz w:val="22"/>
          <w:szCs w:val="22"/>
        </w:rPr>
        <w:t>, o viceversa, éste será comunicado lo más pronto posible a la otra Parte, para que por su cuenta y riesgo adopte oportunamente las medidas previstas por la Ley para mantener indemne a la otra Parte, y adelante las acciones necesarias para llegar a un arreglo del conflicto.</w:t>
      </w:r>
    </w:p>
    <w:p w:rsidR="00142461" w:rsidRPr="00DC4A6F" w:rsidRDefault="00142461" w:rsidP="007F32D0">
      <w:pPr>
        <w:jc w:val="both"/>
        <w:rPr>
          <w:rFonts w:cs="Arial"/>
          <w:color w:val="000000"/>
          <w:sz w:val="22"/>
          <w:szCs w:val="22"/>
        </w:rPr>
      </w:pPr>
    </w:p>
    <w:p w:rsidR="00142461" w:rsidRPr="00DC4A6F" w:rsidRDefault="00142461" w:rsidP="00142461">
      <w:pPr>
        <w:pStyle w:val="Prrafodelista"/>
        <w:widowControl w:val="0"/>
        <w:tabs>
          <w:tab w:val="left" w:pos="204"/>
        </w:tabs>
        <w:autoSpaceDE w:val="0"/>
        <w:autoSpaceDN w:val="0"/>
        <w:adjustRightInd w:val="0"/>
        <w:jc w:val="both"/>
        <w:textAlignment w:val="baseline"/>
        <w:rPr>
          <w:rFonts w:cs="Arial"/>
          <w:sz w:val="22"/>
          <w:szCs w:val="22"/>
          <w:lang w:val="es-MX"/>
        </w:rPr>
      </w:pPr>
    </w:p>
    <w:p w:rsidR="00A345C6" w:rsidRPr="00DC4A6F" w:rsidRDefault="00142461" w:rsidP="000451CD">
      <w:pPr>
        <w:widowControl w:val="0"/>
        <w:autoSpaceDE w:val="0"/>
        <w:autoSpaceDN w:val="0"/>
        <w:adjustRightInd w:val="0"/>
        <w:jc w:val="both"/>
        <w:textAlignment w:val="baseline"/>
        <w:rPr>
          <w:rFonts w:cs="Arial"/>
          <w:sz w:val="22"/>
          <w:szCs w:val="22"/>
          <w:lang w:val="es-MX"/>
        </w:rPr>
      </w:pPr>
      <w:r w:rsidRPr="00DC4A6F">
        <w:rPr>
          <w:rFonts w:cs="Arial"/>
          <w:b/>
          <w:sz w:val="22"/>
          <w:szCs w:val="22"/>
          <w:lang w:val="es-MX"/>
        </w:rPr>
        <w:t>CLÁUSULA VIGÉSIMA</w:t>
      </w:r>
      <w:r w:rsidR="00A26017">
        <w:rPr>
          <w:rFonts w:cs="Arial"/>
          <w:b/>
          <w:sz w:val="22"/>
          <w:szCs w:val="22"/>
          <w:lang w:val="es-MX"/>
        </w:rPr>
        <w:t xml:space="preserve"> PRIMERA</w:t>
      </w:r>
      <w:r w:rsidRPr="00DC4A6F">
        <w:rPr>
          <w:rFonts w:cs="Arial"/>
          <w:b/>
          <w:sz w:val="22"/>
          <w:szCs w:val="22"/>
          <w:lang w:val="es-MX"/>
        </w:rPr>
        <w:t>: GARANTÍAS</w:t>
      </w:r>
      <w:r w:rsidRPr="00DC4A6F">
        <w:rPr>
          <w:rFonts w:cs="Arial"/>
          <w:sz w:val="22"/>
          <w:szCs w:val="22"/>
          <w:lang w:val="es-MX"/>
        </w:rPr>
        <w:t>. LAS PARTES deberán c</w:t>
      </w:r>
      <w:r w:rsidR="00A345C6" w:rsidRPr="00DC4A6F">
        <w:rPr>
          <w:rFonts w:cs="Arial"/>
          <w:sz w:val="22"/>
          <w:szCs w:val="22"/>
          <w:lang w:val="es-MX"/>
        </w:rPr>
        <w:t xml:space="preserve">onstituir y mantener un Seguro de Responsabilidad Civil Extracontractual, expedido por una compañía de seguros legalmente establecida en Colombia, que ampare la responsabilidad en que incurra una de las </w:t>
      </w:r>
      <w:r w:rsidR="00A345C6" w:rsidRPr="00DC4A6F">
        <w:rPr>
          <w:rFonts w:cs="Arial"/>
          <w:b/>
          <w:sz w:val="22"/>
          <w:szCs w:val="22"/>
          <w:lang w:val="es-MX"/>
        </w:rPr>
        <w:t>PARTES</w:t>
      </w:r>
      <w:r w:rsidR="00A345C6" w:rsidRPr="00DC4A6F">
        <w:rPr>
          <w:rFonts w:cs="Arial"/>
          <w:sz w:val="22"/>
          <w:szCs w:val="22"/>
          <w:lang w:val="es-MX"/>
        </w:rPr>
        <w:t xml:space="preserve"> por los daños derivados del desarrollo de las actividades relacionadas con el presente Contrato. </w:t>
      </w:r>
      <w:r w:rsidRPr="00DC4A6F">
        <w:rPr>
          <w:rFonts w:cs="Arial"/>
          <w:sz w:val="22"/>
          <w:szCs w:val="22"/>
          <w:lang w:val="es-MX"/>
        </w:rPr>
        <w:t>El cual d</w:t>
      </w:r>
      <w:r w:rsidR="00A345C6" w:rsidRPr="00DC4A6F">
        <w:rPr>
          <w:rFonts w:cs="Arial"/>
          <w:sz w:val="22"/>
          <w:szCs w:val="22"/>
          <w:lang w:val="es-MX"/>
        </w:rPr>
        <w:t>eberá estar vigente durante el tiempo de ejecución del Contrato y sus prórrogas, con vigencias anuales y por un valor asegurado igual o superior a mil quinientos salarios mínimos mensuales legales vigentes (</w:t>
      </w:r>
      <w:proofErr w:type="spellStart"/>
      <w:del w:id="23" w:author="portatil3" w:date="2014-09-23T16:46:00Z">
        <w:r w:rsidR="00A345C6" w:rsidRPr="00DC4A6F" w:rsidDel="00C715E4">
          <w:rPr>
            <w:rFonts w:cs="Arial"/>
            <w:sz w:val="22"/>
            <w:szCs w:val="22"/>
            <w:lang w:val="es-MX"/>
          </w:rPr>
          <w:delText>1.500</w:delText>
        </w:r>
      </w:del>
      <w:ins w:id="24" w:author="portatil3" w:date="2014-09-23T16:46:00Z">
        <w:r w:rsidR="00C715E4">
          <w:rPr>
            <w:rFonts w:cs="Arial"/>
            <w:sz w:val="22"/>
            <w:szCs w:val="22"/>
            <w:lang w:val="es-MX"/>
          </w:rPr>
          <w:t>xxxx</w:t>
        </w:r>
      </w:ins>
      <w:proofErr w:type="spellEnd"/>
      <w:r w:rsidR="00A345C6" w:rsidRPr="00DC4A6F">
        <w:rPr>
          <w:rFonts w:cs="Arial"/>
          <w:sz w:val="22"/>
          <w:szCs w:val="22"/>
          <w:lang w:val="es-MX"/>
        </w:rPr>
        <w:t xml:space="preserve"> </w:t>
      </w:r>
      <w:proofErr w:type="spellStart"/>
      <w:r w:rsidR="00A345C6" w:rsidRPr="00DC4A6F">
        <w:rPr>
          <w:rFonts w:cs="Arial"/>
          <w:sz w:val="22"/>
          <w:szCs w:val="22"/>
          <w:lang w:val="es-MX"/>
        </w:rPr>
        <w:t>SML</w:t>
      </w:r>
      <w:ins w:id="25" w:author="portatil3" w:date="2014-09-23T16:47:00Z">
        <w:r w:rsidR="00C715E4">
          <w:rPr>
            <w:rFonts w:cs="Arial"/>
            <w:sz w:val="22"/>
            <w:szCs w:val="22"/>
            <w:lang w:val="es-MX"/>
          </w:rPr>
          <w:t>M</w:t>
        </w:r>
      </w:ins>
      <w:r w:rsidR="00A345C6" w:rsidRPr="00DC4A6F">
        <w:rPr>
          <w:rFonts w:cs="Arial"/>
          <w:sz w:val="22"/>
          <w:szCs w:val="22"/>
          <w:lang w:val="es-MX"/>
        </w:rPr>
        <w:t>V</w:t>
      </w:r>
      <w:proofErr w:type="spellEnd"/>
      <w:r w:rsidR="00A345C6" w:rsidRPr="00DC4A6F">
        <w:rPr>
          <w:rFonts w:cs="Arial"/>
          <w:sz w:val="22"/>
          <w:szCs w:val="22"/>
          <w:lang w:val="es-MX"/>
        </w:rPr>
        <w:t xml:space="preserve">). No obstante lo anterior, si una de las </w:t>
      </w:r>
      <w:r w:rsidR="00A345C6" w:rsidRPr="00DC4A6F">
        <w:rPr>
          <w:rFonts w:cs="Arial"/>
          <w:b/>
          <w:sz w:val="22"/>
          <w:szCs w:val="22"/>
          <w:lang w:val="es-MX"/>
        </w:rPr>
        <w:t>PARTES</w:t>
      </w:r>
      <w:r w:rsidR="00A345C6" w:rsidRPr="00DC4A6F">
        <w:rPr>
          <w:rFonts w:cs="Arial"/>
          <w:sz w:val="22"/>
          <w:szCs w:val="22"/>
          <w:lang w:val="es-MX"/>
        </w:rPr>
        <w:t xml:space="preserve"> posee un seguro de responsabilidad civil extracontractual global para todas sus operaciones por un valor igual o superior a </w:t>
      </w:r>
      <w:del w:id="26" w:author="portatil3" w:date="2014-09-23T16:47:00Z">
        <w:r w:rsidR="00A345C6" w:rsidRPr="00DC4A6F" w:rsidDel="00C715E4">
          <w:rPr>
            <w:rFonts w:cs="Arial"/>
            <w:sz w:val="22"/>
            <w:szCs w:val="22"/>
            <w:lang w:val="es-MX"/>
          </w:rPr>
          <w:delText xml:space="preserve">1500 </w:delText>
        </w:r>
      </w:del>
      <w:ins w:id="27" w:author="portatil3" w:date="2014-09-23T16:47:00Z">
        <w:r w:rsidR="00C715E4">
          <w:rPr>
            <w:rFonts w:cs="Arial"/>
            <w:sz w:val="22"/>
            <w:szCs w:val="22"/>
            <w:lang w:val="es-MX"/>
          </w:rPr>
          <w:t>XXXXX</w:t>
        </w:r>
        <w:r w:rsidR="00C715E4" w:rsidRPr="00DC4A6F">
          <w:rPr>
            <w:rFonts w:cs="Arial"/>
            <w:sz w:val="22"/>
            <w:szCs w:val="22"/>
            <w:lang w:val="es-MX"/>
          </w:rPr>
          <w:t xml:space="preserve"> </w:t>
        </w:r>
      </w:ins>
      <w:r w:rsidR="00A345C6" w:rsidRPr="00DC4A6F">
        <w:rPr>
          <w:rFonts w:cs="Arial"/>
          <w:sz w:val="22"/>
          <w:szCs w:val="22"/>
          <w:lang w:val="es-MX"/>
        </w:rPr>
        <w:t>SML</w:t>
      </w:r>
      <w:ins w:id="28" w:author="portatil3" w:date="2014-09-23T16:47:00Z">
        <w:r w:rsidR="00C715E4">
          <w:rPr>
            <w:rFonts w:cs="Arial"/>
            <w:sz w:val="22"/>
            <w:szCs w:val="22"/>
            <w:lang w:val="es-MX"/>
          </w:rPr>
          <w:t>M</w:t>
        </w:r>
      </w:ins>
      <w:r w:rsidR="00A345C6" w:rsidRPr="00DC4A6F">
        <w:rPr>
          <w:rFonts w:cs="Arial"/>
          <w:sz w:val="22"/>
          <w:szCs w:val="22"/>
          <w:lang w:val="es-MX"/>
        </w:rPr>
        <w:t xml:space="preserve">V, podrá acreditarlo ante la otra </w:t>
      </w:r>
      <w:r w:rsidR="00A345C6" w:rsidRPr="00DC4A6F">
        <w:rPr>
          <w:rFonts w:cs="Arial"/>
          <w:b/>
          <w:sz w:val="22"/>
          <w:szCs w:val="22"/>
          <w:lang w:val="es-MX"/>
        </w:rPr>
        <w:t>PARTE</w:t>
      </w:r>
      <w:r w:rsidR="000451CD">
        <w:rPr>
          <w:rFonts w:cs="Arial"/>
          <w:b/>
          <w:sz w:val="22"/>
          <w:szCs w:val="22"/>
          <w:lang w:val="es-MX"/>
        </w:rPr>
        <w:t xml:space="preserve"> </w:t>
      </w:r>
      <w:r w:rsidR="00A345C6" w:rsidRPr="00DC4A6F">
        <w:rPr>
          <w:rFonts w:cs="Arial"/>
          <w:sz w:val="22"/>
          <w:szCs w:val="22"/>
          <w:lang w:val="es-MX"/>
        </w:rPr>
        <w:t xml:space="preserve">para el cumplimiento de esta obligación, en la que debe quedar incluido el amparo del presente contrato. Para esto debe remitir a la otra </w:t>
      </w:r>
      <w:r w:rsidR="00A345C6" w:rsidRPr="000451CD">
        <w:rPr>
          <w:rFonts w:cs="Arial"/>
          <w:sz w:val="22"/>
          <w:szCs w:val="22"/>
          <w:lang w:val="es-MX"/>
        </w:rPr>
        <w:t>PARTE</w:t>
      </w:r>
      <w:r w:rsidR="00A345C6" w:rsidRPr="00DC4A6F">
        <w:rPr>
          <w:rFonts w:cs="Arial"/>
          <w:sz w:val="22"/>
          <w:szCs w:val="22"/>
          <w:lang w:val="es-MX"/>
        </w:rPr>
        <w:t xml:space="preserve"> con la periodicidad que corresponda, una</w:t>
      </w:r>
      <w:r w:rsidR="00B30194">
        <w:rPr>
          <w:rFonts w:cs="Arial"/>
          <w:sz w:val="22"/>
          <w:szCs w:val="22"/>
          <w:lang w:val="es-MX"/>
        </w:rPr>
        <w:t xml:space="preserve"> </w:t>
      </w:r>
      <w:r w:rsidR="00A345C6" w:rsidRPr="00DC4A6F">
        <w:rPr>
          <w:rFonts w:cs="Arial"/>
          <w:sz w:val="22"/>
          <w:szCs w:val="22"/>
          <w:lang w:val="es-MX"/>
        </w:rPr>
        <w:t xml:space="preserve">certificación de la aseguradora en la que certifique que el presente contrato se encuentra amparado en el Seguro de Responsabilidad Civil Extracontractual Global, una copia de la póliza vigente y el correspondiente recibo de pago. Así mismo, cada </w:t>
      </w:r>
      <w:r w:rsidR="00A345C6" w:rsidRPr="00DC4A6F">
        <w:rPr>
          <w:rFonts w:cs="Arial"/>
          <w:b/>
          <w:sz w:val="22"/>
          <w:szCs w:val="22"/>
          <w:lang w:val="es-MX"/>
        </w:rPr>
        <w:t>PARTE</w:t>
      </w:r>
      <w:r w:rsidR="00A345C6" w:rsidRPr="00DC4A6F">
        <w:rPr>
          <w:rFonts w:cs="Arial"/>
          <w:sz w:val="22"/>
          <w:szCs w:val="22"/>
          <w:lang w:val="es-MX"/>
        </w:rPr>
        <w:t xml:space="preserve"> asumirá todos los gastos ocasionados por perjuicios causados a la otra </w:t>
      </w:r>
      <w:r w:rsidR="00A345C6" w:rsidRPr="00DC4A6F">
        <w:rPr>
          <w:rFonts w:cs="Arial"/>
          <w:b/>
          <w:sz w:val="22"/>
          <w:szCs w:val="22"/>
          <w:lang w:val="es-MX"/>
        </w:rPr>
        <w:t>PARTE</w:t>
      </w:r>
      <w:r w:rsidR="00A345C6" w:rsidRPr="00DC4A6F">
        <w:rPr>
          <w:rFonts w:cs="Arial"/>
          <w:sz w:val="22"/>
          <w:szCs w:val="22"/>
          <w:lang w:val="es-MX"/>
        </w:rPr>
        <w:t xml:space="preserve"> de manera directa, por sus contratistas y subcontratistas durante el término de vigencia del contrato por acción, omisión, operación, error técnico, negligencia o descuido suyo o de cualquiera de quienes integran su equipo de trabajo. Adicionalmente correrán por cuenta y riesgo de cada </w:t>
      </w:r>
      <w:r w:rsidR="00A345C6" w:rsidRPr="00DC4A6F">
        <w:rPr>
          <w:rFonts w:cs="Arial"/>
          <w:b/>
          <w:sz w:val="22"/>
          <w:szCs w:val="22"/>
          <w:lang w:val="es-MX"/>
        </w:rPr>
        <w:t>PARTE</w:t>
      </w:r>
      <w:r w:rsidR="00A345C6" w:rsidRPr="00DC4A6F">
        <w:rPr>
          <w:rFonts w:cs="Arial"/>
          <w:sz w:val="22"/>
          <w:szCs w:val="22"/>
          <w:lang w:val="es-MX"/>
        </w:rPr>
        <w:t xml:space="preserve"> los gastos no cubiertos por la póliza en mención. </w:t>
      </w:r>
    </w:p>
    <w:p w:rsidR="00032572" w:rsidRPr="00DC4A6F" w:rsidRDefault="00032572" w:rsidP="00A345C6">
      <w:pPr>
        <w:jc w:val="both"/>
        <w:rPr>
          <w:rFonts w:cs="Arial"/>
          <w:snapToGrid w:val="0"/>
          <w:sz w:val="22"/>
          <w:szCs w:val="22"/>
          <w:lang w:val="es-ES"/>
        </w:rPr>
      </w:pPr>
    </w:p>
    <w:p w:rsidR="00032572" w:rsidRPr="00DC4A6F" w:rsidRDefault="00032572" w:rsidP="00FE0BE2">
      <w:pPr>
        <w:jc w:val="both"/>
        <w:rPr>
          <w:rFonts w:cs="Arial"/>
          <w:snapToGrid w:val="0"/>
          <w:sz w:val="22"/>
          <w:szCs w:val="22"/>
          <w:lang w:val="es-ES"/>
        </w:rPr>
      </w:pPr>
    </w:p>
    <w:p w:rsidR="00201642" w:rsidRPr="00DC4A6F" w:rsidRDefault="00D83496" w:rsidP="00FE0BE2">
      <w:pPr>
        <w:jc w:val="both"/>
        <w:rPr>
          <w:rFonts w:cs="Arial"/>
          <w:sz w:val="22"/>
          <w:szCs w:val="22"/>
        </w:rPr>
      </w:pPr>
      <w:r w:rsidRPr="00DC4A6F">
        <w:rPr>
          <w:rFonts w:cs="Arial"/>
          <w:b/>
          <w:sz w:val="22"/>
          <w:szCs w:val="22"/>
        </w:rPr>
        <w:t xml:space="preserve">CLÁUSULA </w:t>
      </w:r>
      <w:r w:rsidR="00C70C09" w:rsidRPr="00DC4A6F">
        <w:rPr>
          <w:rFonts w:cs="Arial"/>
          <w:b/>
          <w:sz w:val="22"/>
          <w:szCs w:val="22"/>
        </w:rPr>
        <w:t>VIGÉSIMA</w:t>
      </w:r>
      <w:r w:rsidR="00142461" w:rsidRPr="00DC4A6F">
        <w:rPr>
          <w:rFonts w:cs="Arial"/>
          <w:b/>
          <w:sz w:val="22"/>
          <w:szCs w:val="22"/>
        </w:rPr>
        <w:t xml:space="preserve"> </w:t>
      </w:r>
      <w:r w:rsidR="00A26017">
        <w:rPr>
          <w:rFonts w:cs="Arial"/>
          <w:b/>
          <w:sz w:val="22"/>
          <w:szCs w:val="22"/>
        </w:rPr>
        <w:t>SEGUNDA</w:t>
      </w:r>
      <w:r w:rsidRPr="00DC4A6F">
        <w:rPr>
          <w:rFonts w:cs="Arial"/>
          <w:b/>
          <w:sz w:val="22"/>
          <w:szCs w:val="22"/>
        </w:rPr>
        <w:t>: CONFIDENCIALIDAD</w:t>
      </w:r>
      <w:r w:rsidRPr="00DC4A6F">
        <w:rPr>
          <w:rFonts w:cs="Arial"/>
          <w:sz w:val="22"/>
          <w:szCs w:val="22"/>
        </w:rPr>
        <w:t xml:space="preserve">. Cada una de Las Partes se obliga a guardar confidencialidad en relación con cualquier información, datos o documentos, que hayan sido recibidos de la otra Parte, en el curso de la negociación, celebración y ejecución del presente Contrato. Las Partes no podrán utilizar dicha información, datos o documentos confidenciales para fines distintos a los requeridos para la ejecución del presente Contrato, ni podrán publicar o divulgar a terceros dicha información, datos o documentos a menos que exista autorización previa por escrito de la otra Parte o sea solicitada por orden judicial o administrativa, emitida por autoridad competente, caso en el cual se informará inmediatamente a la otra Parte, de manera que se puedan ejercer los correspondientes derechos de defensa, protección o de tutela, según corresponda. No será considerada confidencial cualquier información que sea de dominio público o de conocimiento general en el ámbito comercial, de la ingeniería o de los negocios, u otros que no sean secretos profesionales y comerciales con derecho a protección bajo las leyes aplicables, así como todo lo que a partir de la fecha de suscripción del presente Contrato, sea legítimamente revelado por terceros y que no tenga restricción de confidencialidad. La Parte que sin autorización de la otra, divulgue información, será responsable de los perjuicios que cause por dicha divulgación. </w:t>
      </w:r>
    </w:p>
    <w:p w:rsidR="00201642" w:rsidRPr="00DC4A6F" w:rsidRDefault="00201642" w:rsidP="00FE0BE2">
      <w:pPr>
        <w:jc w:val="both"/>
        <w:rPr>
          <w:rFonts w:cs="Arial"/>
          <w:sz w:val="22"/>
          <w:szCs w:val="22"/>
        </w:rPr>
      </w:pPr>
    </w:p>
    <w:p w:rsidR="00201642" w:rsidRPr="00DC4A6F" w:rsidRDefault="00C0197D" w:rsidP="00FE0BE2">
      <w:pPr>
        <w:jc w:val="both"/>
        <w:rPr>
          <w:rFonts w:cs="Arial"/>
          <w:sz w:val="22"/>
          <w:szCs w:val="22"/>
        </w:rPr>
      </w:pPr>
      <w:r w:rsidRPr="00DC4A6F">
        <w:rPr>
          <w:rFonts w:cs="Arial"/>
          <w:b/>
          <w:sz w:val="22"/>
          <w:szCs w:val="22"/>
        </w:rPr>
        <w:lastRenderedPageBreak/>
        <w:t>CLÁUSULA VIGÉSIMA</w:t>
      </w:r>
      <w:r w:rsidR="00C70C09" w:rsidRPr="00DC4A6F">
        <w:rPr>
          <w:rFonts w:cs="Arial"/>
          <w:b/>
          <w:sz w:val="22"/>
          <w:szCs w:val="22"/>
        </w:rPr>
        <w:t xml:space="preserve"> </w:t>
      </w:r>
      <w:r w:rsidR="00A26017">
        <w:rPr>
          <w:rFonts w:cs="Arial"/>
          <w:b/>
          <w:sz w:val="22"/>
          <w:szCs w:val="22"/>
        </w:rPr>
        <w:t>TERCERA</w:t>
      </w:r>
      <w:r w:rsidRPr="00DC4A6F">
        <w:rPr>
          <w:rFonts w:cs="Arial"/>
          <w:b/>
          <w:sz w:val="22"/>
          <w:szCs w:val="22"/>
        </w:rPr>
        <w:t>. SOLUCIÓN DE CONTROVERSIAS:</w:t>
      </w:r>
      <w:r w:rsidRPr="00DC4A6F">
        <w:rPr>
          <w:rFonts w:cs="Arial"/>
          <w:sz w:val="22"/>
          <w:szCs w:val="22"/>
        </w:rPr>
        <w:t xml:space="preserve"> </w:t>
      </w:r>
      <w:r w:rsidR="002D1923" w:rsidRPr="00DC4A6F">
        <w:rPr>
          <w:rFonts w:cs="Arial"/>
          <w:sz w:val="22"/>
          <w:szCs w:val="22"/>
        </w:rPr>
        <w:t>Las partes acuerdan que en el evento en que surjan diferencias entre ellas, por razón o con ocasión del presente contrato, buscarán mecanismos de arreglo directo, tales como la negociación directa o la conciliación. Para ese efecto, las partes dispondrán de un término de treinta (30) días hábiles contados a partir de la fecha en que cualquiera de ellas haga una solicitud en tal sentido. Dicho término podrá ser prorrogado por mutuo acuerdo. En caso de que no se llegare a acuerdo, la diferencia se llevará a la Jurisdicción Competente.</w:t>
      </w:r>
    </w:p>
    <w:p w:rsidR="00201642" w:rsidRPr="00DC4A6F" w:rsidRDefault="00201642" w:rsidP="00FE0BE2">
      <w:pPr>
        <w:jc w:val="both"/>
        <w:rPr>
          <w:rFonts w:cs="Arial"/>
          <w:sz w:val="22"/>
          <w:szCs w:val="22"/>
        </w:rPr>
      </w:pPr>
    </w:p>
    <w:p w:rsidR="00201642" w:rsidRPr="00DC4A6F" w:rsidRDefault="00800476" w:rsidP="00FE0BE2">
      <w:pPr>
        <w:jc w:val="both"/>
        <w:rPr>
          <w:rFonts w:cs="Arial"/>
          <w:sz w:val="22"/>
          <w:szCs w:val="22"/>
        </w:rPr>
      </w:pPr>
      <w:r w:rsidRPr="00DC4A6F">
        <w:rPr>
          <w:rFonts w:cs="Arial"/>
          <w:b/>
          <w:sz w:val="22"/>
          <w:szCs w:val="22"/>
        </w:rPr>
        <w:t xml:space="preserve">CLÁUSULA </w:t>
      </w:r>
      <w:r w:rsidR="00D83496" w:rsidRPr="00DC4A6F">
        <w:rPr>
          <w:rFonts w:cs="Arial"/>
          <w:b/>
          <w:sz w:val="22"/>
          <w:szCs w:val="22"/>
        </w:rPr>
        <w:t xml:space="preserve">VIGÉSIMA </w:t>
      </w:r>
      <w:r w:rsidR="00A26017">
        <w:rPr>
          <w:rFonts w:cs="Arial"/>
          <w:b/>
          <w:sz w:val="22"/>
          <w:szCs w:val="22"/>
        </w:rPr>
        <w:t>CUARTA</w:t>
      </w:r>
      <w:r w:rsidRPr="00DC4A6F">
        <w:rPr>
          <w:rFonts w:cs="Arial"/>
          <w:b/>
          <w:sz w:val="22"/>
          <w:szCs w:val="22"/>
        </w:rPr>
        <w:t>: JURISDICCIÓN Y DOMICILIO.</w:t>
      </w:r>
      <w:r w:rsidRPr="00DC4A6F">
        <w:rPr>
          <w:rFonts w:cs="Arial"/>
          <w:sz w:val="22"/>
          <w:szCs w:val="22"/>
        </w:rPr>
        <w:t xml:space="preserve"> Este Contrato se regirá por las Leyes de la República de Colombia y el domicilio contractual será la ciudad de Medellín. </w:t>
      </w:r>
    </w:p>
    <w:p w:rsidR="00201642" w:rsidRPr="00DC4A6F" w:rsidRDefault="00201642" w:rsidP="00FE0BE2">
      <w:pPr>
        <w:jc w:val="both"/>
        <w:rPr>
          <w:rFonts w:cs="Arial"/>
          <w:sz w:val="22"/>
          <w:szCs w:val="22"/>
        </w:rPr>
      </w:pPr>
    </w:p>
    <w:p w:rsidR="00800476" w:rsidRPr="00DC4A6F" w:rsidRDefault="00800476" w:rsidP="00FE0BE2">
      <w:pPr>
        <w:jc w:val="both"/>
        <w:rPr>
          <w:rFonts w:cs="Arial"/>
          <w:sz w:val="22"/>
          <w:szCs w:val="22"/>
        </w:rPr>
      </w:pPr>
      <w:r w:rsidRPr="00DC4A6F">
        <w:rPr>
          <w:rFonts w:cs="Arial"/>
          <w:b/>
          <w:sz w:val="22"/>
          <w:szCs w:val="22"/>
        </w:rPr>
        <w:t>CLÁUSULA VIGÉSIMA</w:t>
      </w:r>
      <w:r w:rsidR="00C0197D" w:rsidRPr="00DC4A6F">
        <w:rPr>
          <w:rFonts w:cs="Arial"/>
          <w:b/>
          <w:sz w:val="22"/>
          <w:szCs w:val="22"/>
        </w:rPr>
        <w:t xml:space="preserve"> </w:t>
      </w:r>
      <w:r w:rsidR="00A26017">
        <w:rPr>
          <w:rFonts w:cs="Arial"/>
          <w:b/>
          <w:sz w:val="22"/>
          <w:szCs w:val="22"/>
        </w:rPr>
        <w:t>QUINTA</w:t>
      </w:r>
      <w:r w:rsidRPr="00DC4A6F">
        <w:rPr>
          <w:rFonts w:cs="Arial"/>
          <w:b/>
          <w:sz w:val="22"/>
          <w:szCs w:val="22"/>
        </w:rPr>
        <w:t>: PERFECCIONAMIENTO.</w:t>
      </w:r>
      <w:r w:rsidRPr="00DC4A6F">
        <w:rPr>
          <w:rFonts w:cs="Arial"/>
          <w:sz w:val="22"/>
          <w:szCs w:val="22"/>
        </w:rPr>
        <w:t xml:space="preserve"> El presente Contrato requiere para su perfeccionamiento la firma de Las Partes que en el intervinieron.</w:t>
      </w:r>
      <w:r w:rsidR="001541FF" w:rsidRPr="00DC4A6F">
        <w:rPr>
          <w:rFonts w:cs="Arial"/>
          <w:sz w:val="22"/>
          <w:szCs w:val="22"/>
        </w:rPr>
        <w:t xml:space="preserve"> </w:t>
      </w:r>
      <w:r w:rsidRPr="00DC4A6F">
        <w:rPr>
          <w:rFonts w:cs="Arial"/>
          <w:sz w:val="22"/>
          <w:szCs w:val="22"/>
        </w:rPr>
        <w:t>Para constancia, se firma el presente Contrato en Medellín a los</w:t>
      </w:r>
      <w:r w:rsidR="00AF0DDE" w:rsidRPr="00DC4A6F">
        <w:rPr>
          <w:rFonts w:cs="Arial"/>
          <w:sz w:val="22"/>
          <w:szCs w:val="22"/>
        </w:rPr>
        <w:t xml:space="preserve"> </w:t>
      </w:r>
      <w:r w:rsidRPr="00DC4A6F">
        <w:rPr>
          <w:rFonts w:cs="Arial"/>
          <w:sz w:val="22"/>
          <w:szCs w:val="22"/>
        </w:rPr>
        <w:t xml:space="preserve">__________________ y en </w:t>
      </w:r>
      <w:r w:rsidR="006C2523" w:rsidRPr="00DC4A6F">
        <w:rPr>
          <w:rFonts w:cs="Arial"/>
          <w:sz w:val="22"/>
          <w:szCs w:val="22"/>
        </w:rPr>
        <w:t>B</w:t>
      </w:r>
      <w:r w:rsidR="00A26CBC">
        <w:rPr>
          <w:rFonts w:cs="Arial"/>
          <w:sz w:val="22"/>
          <w:szCs w:val="22"/>
        </w:rPr>
        <w:t xml:space="preserve">arranquilla </w:t>
      </w:r>
      <w:r w:rsidRPr="00DC4A6F">
        <w:rPr>
          <w:rFonts w:cs="Arial"/>
          <w:sz w:val="22"/>
          <w:szCs w:val="22"/>
        </w:rPr>
        <w:t>a los __</w:t>
      </w:r>
      <w:r w:rsidR="00D415FC" w:rsidRPr="00DC4A6F">
        <w:rPr>
          <w:rFonts w:cs="Arial"/>
          <w:sz w:val="22"/>
          <w:szCs w:val="22"/>
        </w:rPr>
        <w:t>_____</w:t>
      </w:r>
      <w:r w:rsidR="008654D1" w:rsidRPr="00DC4A6F">
        <w:rPr>
          <w:rFonts w:cs="Arial"/>
          <w:sz w:val="22"/>
          <w:szCs w:val="22"/>
        </w:rPr>
        <w:t>.</w:t>
      </w:r>
    </w:p>
    <w:p w:rsidR="00020258" w:rsidRPr="00DC4A6F" w:rsidRDefault="00020258">
      <w:pPr>
        <w:pStyle w:val="Textoindependiente"/>
        <w:rPr>
          <w:rFonts w:cs="Arial"/>
          <w:b/>
          <w:sz w:val="22"/>
          <w:szCs w:val="22"/>
        </w:rPr>
      </w:pPr>
    </w:p>
    <w:p w:rsidR="00020258" w:rsidRPr="00DC4A6F" w:rsidRDefault="00020258">
      <w:pPr>
        <w:pStyle w:val="Textoindependiente"/>
        <w:rPr>
          <w:rFonts w:cs="Arial"/>
          <w:b/>
          <w:sz w:val="22"/>
          <w:szCs w:val="22"/>
        </w:rPr>
      </w:pPr>
    </w:p>
    <w:p w:rsidR="00AC5B7F" w:rsidRDefault="00AC5B7F">
      <w:pPr>
        <w:pStyle w:val="Textoindependiente"/>
        <w:rPr>
          <w:rFonts w:cs="Arial"/>
          <w:b/>
          <w:sz w:val="22"/>
          <w:szCs w:val="22"/>
        </w:rPr>
      </w:pPr>
    </w:p>
    <w:p w:rsidR="00AC5B7F" w:rsidRPr="00DC4A6F" w:rsidRDefault="00AC5B7F">
      <w:pPr>
        <w:pStyle w:val="Textoindependiente"/>
        <w:rPr>
          <w:rFonts w:cs="Arial"/>
          <w:b/>
          <w:sz w:val="22"/>
          <w:szCs w:val="22"/>
        </w:rPr>
      </w:pPr>
    </w:p>
    <w:p w:rsidR="00800476" w:rsidRPr="00DC4A6F" w:rsidRDefault="00A26CBC">
      <w:pPr>
        <w:pStyle w:val="Textoindependiente"/>
        <w:rPr>
          <w:rFonts w:cs="Arial"/>
          <w:b/>
          <w:sz w:val="22"/>
          <w:szCs w:val="22"/>
        </w:rPr>
      </w:pPr>
      <w:r>
        <w:rPr>
          <w:rFonts w:cs="Arial"/>
          <w:b/>
          <w:sz w:val="22"/>
          <w:szCs w:val="22"/>
        </w:rPr>
        <w:t>TRANSELCA S</w:t>
      </w:r>
      <w:r w:rsidR="00800476" w:rsidRPr="00DC4A6F">
        <w:rPr>
          <w:rFonts w:cs="Arial"/>
          <w:b/>
          <w:sz w:val="22"/>
          <w:szCs w:val="22"/>
        </w:rPr>
        <w:t>.A. E.S.P.</w:t>
      </w:r>
      <w:r w:rsidR="00800476" w:rsidRPr="00DC4A6F">
        <w:rPr>
          <w:rFonts w:cs="Arial"/>
          <w:b/>
          <w:sz w:val="22"/>
          <w:szCs w:val="22"/>
        </w:rPr>
        <w:tab/>
      </w:r>
    </w:p>
    <w:p w:rsidR="00800476" w:rsidRPr="00DC4A6F" w:rsidRDefault="00800476">
      <w:pPr>
        <w:pStyle w:val="Textoindependiente"/>
        <w:rPr>
          <w:rFonts w:cs="Arial"/>
          <w:sz w:val="22"/>
          <w:szCs w:val="22"/>
        </w:rPr>
      </w:pPr>
    </w:p>
    <w:p w:rsidR="007F32D0" w:rsidRPr="00DC4A6F" w:rsidRDefault="007F32D0">
      <w:pPr>
        <w:pStyle w:val="Textoindependiente"/>
        <w:rPr>
          <w:rFonts w:cs="Arial"/>
          <w:sz w:val="22"/>
          <w:szCs w:val="22"/>
        </w:rPr>
      </w:pPr>
    </w:p>
    <w:p w:rsidR="00800476" w:rsidRPr="00DC4A6F" w:rsidRDefault="00A26CBC">
      <w:pPr>
        <w:pStyle w:val="Textoindependiente"/>
        <w:rPr>
          <w:rFonts w:cs="Arial"/>
          <w:b/>
          <w:sz w:val="22"/>
          <w:szCs w:val="22"/>
        </w:rPr>
      </w:pPr>
      <w:del w:id="29" w:author="portatil3" w:date="2014-09-23T16:47:00Z">
        <w:r w:rsidDel="00C715E4">
          <w:rPr>
            <w:rFonts w:cs="Arial"/>
            <w:b/>
            <w:sz w:val="22"/>
            <w:szCs w:val="22"/>
          </w:rPr>
          <w:delText xml:space="preserve">GUIDO NULE AMIN </w:delText>
        </w:r>
        <w:r w:rsidR="00800476" w:rsidRPr="00DC4A6F" w:rsidDel="00C715E4">
          <w:rPr>
            <w:rFonts w:cs="Arial"/>
            <w:b/>
            <w:sz w:val="22"/>
            <w:szCs w:val="22"/>
          </w:rPr>
          <w:tab/>
        </w:r>
      </w:del>
      <w:ins w:id="30" w:author="portatil3" w:date="2014-09-23T16:47:00Z">
        <w:r w:rsidR="00C715E4">
          <w:rPr>
            <w:rFonts w:cs="Arial"/>
            <w:b/>
            <w:sz w:val="22"/>
            <w:szCs w:val="22"/>
          </w:rPr>
          <w:t>xxxxxxxx</w:t>
        </w:r>
      </w:ins>
      <w:r w:rsidR="00800476" w:rsidRPr="00DC4A6F">
        <w:rPr>
          <w:rFonts w:cs="Arial"/>
          <w:b/>
          <w:sz w:val="22"/>
          <w:szCs w:val="22"/>
        </w:rPr>
        <w:tab/>
      </w:r>
      <w:r w:rsidR="00800476" w:rsidRPr="00DC4A6F">
        <w:rPr>
          <w:rFonts w:cs="Arial"/>
          <w:b/>
          <w:sz w:val="22"/>
          <w:szCs w:val="22"/>
        </w:rPr>
        <w:tab/>
      </w:r>
    </w:p>
    <w:p w:rsidR="00020258" w:rsidRPr="00DC4A6F" w:rsidRDefault="00800476">
      <w:pPr>
        <w:pStyle w:val="Textoindependiente"/>
        <w:rPr>
          <w:rFonts w:cs="Arial"/>
          <w:sz w:val="22"/>
          <w:szCs w:val="22"/>
        </w:rPr>
      </w:pPr>
      <w:r w:rsidRPr="00DC4A6F">
        <w:rPr>
          <w:rFonts w:cs="Arial"/>
          <w:sz w:val="22"/>
          <w:szCs w:val="22"/>
        </w:rPr>
        <w:t xml:space="preserve">Gerente </w:t>
      </w:r>
      <w:r w:rsidR="00A26CBC">
        <w:rPr>
          <w:rFonts w:cs="Arial"/>
          <w:sz w:val="22"/>
          <w:szCs w:val="22"/>
        </w:rPr>
        <w:t>General</w:t>
      </w:r>
    </w:p>
    <w:p w:rsidR="00800476" w:rsidRPr="00DC4A6F" w:rsidRDefault="00A26CBC">
      <w:pPr>
        <w:pStyle w:val="Textoindependiente"/>
        <w:rPr>
          <w:rFonts w:cs="Arial"/>
          <w:b/>
          <w:sz w:val="22"/>
          <w:szCs w:val="22"/>
        </w:rPr>
      </w:pPr>
      <w:proofErr w:type="spellStart"/>
      <w:proofErr w:type="gramStart"/>
      <w:r>
        <w:rPr>
          <w:rFonts w:cs="Arial"/>
          <w:b/>
          <w:sz w:val="22"/>
          <w:szCs w:val="22"/>
        </w:rPr>
        <w:t>xxxxxx</w:t>
      </w:r>
      <w:proofErr w:type="spellEnd"/>
      <w:proofErr w:type="gramEnd"/>
      <w:r w:rsidR="00B60384" w:rsidRPr="00DC4A6F">
        <w:rPr>
          <w:rFonts w:cs="Arial"/>
          <w:b/>
          <w:sz w:val="22"/>
          <w:szCs w:val="22"/>
        </w:rPr>
        <w:t xml:space="preserve"> S.A. </w:t>
      </w:r>
      <w:proofErr w:type="spellStart"/>
      <w:r w:rsidR="00B60384" w:rsidRPr="00DC4A6F">
        <w:rPr>
          <w:rFonts w:cs="Arial"/>
          <w:b/>
          <w:sz w:val="22"/>
          <w:szCs w:val="22"/>
        </w:rPr>
        <w:t>ESP</w:t>
      </w:r>
      <w:proofErr w:type="spellEnd"/>
      <w:r w:rsidR="00B60384" w:rsidRPr="00DC4A6F" w:rsidDel="007B49EF">
        <w:rPr>
          <w:rFonts w:cs="Arial"/>
          <w:b/>
          <w:sz w:val="22"/>
          <w:szCs w:val="22"/>
        </w:rPr>
        <w:t xml:space="preserve"> </w:t>
      </w:r>
    </w:p>
    <w:p w:rsidR="00020258" w:rsidRPr="00DC4A6F" w:rsidRDefault="00020258">
      <w:pPr>
        <w:pStyle w:val="Textoindependiente"/>
        <w:rPr>
          <w:rFonts w:cs="Arial"/>
          <w:sz w:val="22"/>
          <w:szCs w:val="22"/>
        </w:rPr>
      </w:pPr>
    </w:p>
    <w:p w:rsidR="007F32D0" w:rsidRPr="00DC4A6F" w:rsidRDefault="007F32D0">
      <w:pPr>
        <w:pStyle w:val="Textoindependiente"/>
        <w:rPr>
          <w:rFonts w:cs="Arial"/>
          <w:sz w:val="22"/>
          <w:szCs w:val="22"/>
        </w:rPr>
      </w:pPr>
    </w:p>
    <w:p w:rsidR="00084504" w:rsidRPr="00DC4A6F" w:rsidRDefault="00084504">
      <w:pPr>
        <w:pStyle w:val="Textoindependiente"/>
        <w:rPr>
          <w:rFonts w:cs="Arial"/>
          <w:sz w:val="22"/>
          <w:szCs w:val="22"/>
        </w:rPr>
      </w:pPr>
    </w:p>
    <w:p w:rsidR="00841850" w:rsidRPr="00DC4A6F" w:rsidRDefault="00A26CBC">
      <w:pPr>
        <w:pStyle w:val="Textoindependiente"/>
        <w:rPr>
          <w:rFonts w:cs="Arial"/>
          <w:b/>
          <w:sz w:val="22"/>
          <w:szCs w:val="22"/>
        </w:rPr>
      </w:pPr>
      <w:proofErr w:type="spellStart"/>
      <w:proofErr w:type="gramStart"/>
      <w:r>
        <w:rPr>
          <w:rFonts w:cs="Arial"/>
          <w:b/>
          <w:sz w:val="22"/>
          <w:szCs w:val="22"/>
        </w:rPr>
        <w:t>xxxxxxxxxxxxxxxxx</w:t>
      </w:r>
      <w:proofErr w:type="spellEnd"/>
      <w:proofErr w:type="gramEnd"/>
    </w:p>
    <w:sectPr w:rsidR="00841850" w:rsidRPr="00DC4A6F" w:rsidSect="00E00FA9">
      <w:headerReference w:type="even" r:id="rId11"/>
      <w:headerReference w:type="default" r:id="rId12"/>
      <w:footerReference w:type="even" r:id="rId13"/>
      <w:footerReference w:type="default" r:id="rId14"/>
      <w:footnotePr>
        <w:numRestart w:val="eachSect"/>
      </w:footnotePr>
      <w:pgSz w:w="12242" w:h="15842" w:code="1"/>
      <w:pgMar w:top="2268" w:right="964" w:bottom="1134" w:left="1871" w:header="0" w:footer="1134" w:gutter="0"/>
      <w:paperSrc w:first="15" w:other="15"/>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portatil3" w:date="2014-09-23T16:34:00Z" w:initials="p">
    <w:p w:rsidR="00BC555A" w:rsidRDefault="00BC555A">
      <w:pPr>
        <w:pStyle w:val="Textocomentario"/>
      </w:pPr>
      <w:r>
        <w:rPr>
          <w:rStyle w:val="Refdecomentario"/>
        </w:rPr>
        <w:annotationRef/>
      </w:r>
      <w:r>
        <w:t>Y quien las paga?</w:t>
      </w:r>
    </w:p>
  </w:comment>
  <w:comment w:id="6" w:author="portatil3" w:date="2014-09-23T16:35:00Z" w:initials="p">
    <w:p w:rsidR="00BC555A" w:rsidRDefault="00BC555A">
      <w:pPr>
        <w:pStyle w:val="Textocomentario"/>
      </w:pPr>
      <w:r>
        <w:rPr>
          <w:rStyle w:val="Refdecomentario"/>
        </w:rPr>
        <w:annotationRef/>
      </w:r>
      <w:r>
        <w:t>Parece faltar una frase</w:t>
      </w:r>
    </w:p>
  </w:comment>
  <w:comment w:id="8" w:author="portatil3" w:date="2014-09-23T16:39:00Z" w:initials="p">
    <w:p w:rsidR="00C715E4" w:rsidRDefault="00C715E4">
      <w:pPr>
        <w:pStyle w:val="Textocomentario"/>
      </w:pPr>
      <w:r>
        <w:rPr>
          <w:rStyle w:val="Refdecomentario"/>
        </w:rPr>
        <w:annotationRef/>
      </w:r>
      <w:r>
        <w:t>No contamos con estas certificaciones</w:t>
      </w:r>
    </w:p>
  </w:comment>
  <w:comment w:id="11" w:author="portatil3" w:date="2014-09-23T16:44:00Z" w:initials="p">
    <w:p w:rsidR="00C715E4" w:rsidRDefault="00C715E4">
      <w:pPr>
        <w:pStyle w:val="Textocomentario"/>
      </w:pPr>
      <w:r>
        <w:rPr>
          <w:rStyle w:val="Refdecomentario"/>
        </w:rPr>
        <w:annotationRef/>
      </w:r>
      <w:r>
        <w:t>No contamos con estas certificaciones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8E8" w:rsidRDefault="00D958E8">
      <w:r>
        <w:separator/>
      </w:r>
    </w:p>
  </w:endnote>
  <w:endnote w:type="continuationSeparator" w:id="0">
    <w:p w:rsidR="00D958E8" w:rsidRDefault="00D958E8">
      <w:r>
        <w:continuationSeparator/>
      </w:r>
    </w:p>
  </w:endnote>
  <w:endnote w:type="continuationNotice" w:id="1">
    <w:p w:rsidR="00D958E8" w:rsidRDefault="00D958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5B" w:rsidRPr="00DD06BF" w:rsidRDefault="001C365B" w:rsidP="00DD06BF">
    <w:pPr>
      <w:pStyle w:val="Piedepgina"/>
      <w:jc w:val="cente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18</w:t>
    </w:r>
    <w:r>
      <w:rPr>
        <w:rStyle w:val="Nmerodepgin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5B" w:rsidRDefault="001C365B">
    <w:pPr>
      <w:tabs>
        <w:tab w:val="left" w:pos="2880"/>
        <w:tab w:val="left" w:pos="5760"/>
        <w:tab w:val="left" w:pos="8640"/>
      </w:tabs>
      <w:spacing w:line="480" w:lineRule="exact"/>
      <w:jc w:val="center"/>
      <w:rPr>
        <w:rFonts w:ascii="Courier" w:hAnsi="Courier"/>
      </w:rPr>
    </w:pPr>
    <w:r>
      <w:rPr>
        <w:rFonts w:ascii="Courier" w:hAnsi="Courier"/>
      </w:rPr>
      <w:fldChar w:fldCharType="begin"/>
    </w:r>
    <w:r>
      <w:rPr>
        <w:rFonts w:ascii="Courier" w:hAnsi="Courier"/>
      </w:rPr>
      <w:instrText>\PAGE</w:instrText>
    </w:r>
    <w:r>
      <w:rPr>
        <w:rFonts w:ascii="Courier" w:hAnsi="Courier"/>
      </w:rPr>
      <w:fldChar w:fldCharType="separate"/>
    </w:r>
    <w:r w:rsidR="00B547F8">
      <w:rPr>
        <w:rFonts w:ascii="Courier" w:hAnsi="Courier"/>
        <w:noProof/>
      </w:rPr>
      <w:t>1</w:t>
    </w:r>
    <w:r>
      <w:rPr>
        <w:rFonts w:ascii="Courier" w:hAnsi="Couri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8E8" w:rsidRDefault="00D958E8">
      <w:r>
        <w:separator/>
      </w:r>
    </w:p>
  </w:footnote>
  <w:footnote w:type="continuationSeparator" w:id="0">
    <w:p w:rsidR="00D958E8" w:rsidRDefault="00D958E8">
      <w:r>
        <w:continuationSeparator/>
      </w:r>
    </w:p>
  </w:footnote>
  <w:footnote w:type="continuationNotice" w:id="1">
    <w:p w:rsidR="00D958E8" w:rsidRDefault="00D958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5B" w:rsidRDefault="001C365B">
    <w:pPr>
      <w:pStyle w:val="Encabezado"/>
    </w:pPr>
  </w:p>
  <w:p w:rsidR="001C365B" w:rsidRDefault="001C365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65B" w:rsidRDefault="001C365B">
    <w:pPr>
      <w:framePr w:hSpace="57" w:wrap="auto" w:hAnchor="margin" w:yAlign="to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558FE"/>
    <w:multiLevelType w:val="hybridMultilevel"/>
    <w:tmpl w:val="98D2201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1D142C74"/>
    <w:multiLevelType w:val="hybridMultilevel"/>
    <w:tmpl w:val="0EF6608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29025EE"/>
    <w:multiLevelType w:val="hybridMultilevel"/>
    <w:tmpl w:val="CE2612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30353EF"/>
    <w:multiLevelType w:val="hybridMultilevel"/>
    <w:tmpl w:val="5CCA235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2E1C1D88"/>
    <w:multiLevelType w:val="hybridMultilevel"/>
    <w:tmpl w:val="22CC564C"/>
    <w:lvl w:ilvl="0" w:tplc="15F6CF16">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5">
    <w:nsid w:val="33F62907"/>
    <w:multiLevelType w:val="hybridMultilevel"/>
    <w:tmpl w:val="697C16D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9342FDB"/>
    <w:multiLevelType w:val="hybridMultilevel"/>
    <w:tmpl w:val="465EE32A"/>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nsid w:val="41341BA4"/>
    <w:multiLevelType w:val="hybridMultilevel"/>
    <w:tmpl w:val="5B8440FE"/>
    <w:lvl w:ilvl="0" w:tplc="240A0011">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5AA453A"/>
    <w:multiLevelType w:val="hybridMultilevel"/>
    <w:tmpl w:val="BC1276E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468354B0"/>
    <w:multiLevelType w:val="hybridMultilevel"/>
    <w:tmpl w:val="31F299E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4F7169A0"/>
    <w:multiLevelType w:val="hybridMultilevel"/>
    <w:tmpl w:val="289EC442"/>
    <w:lvl w:ilvl="0" w:tplc="B3766C6A">
      <w:start w:val="1"/>
      <w:numFmt w:val="decimal"/>
      <w:lvlText w:val="%1."/>
      <w:lvlJc w:val="left"/>
      <w:pPr>
        <w:ind w:left="780" w:hanging="360"/>
      </w:pPr>
      <w:rPr>
        <w:b w:val="0"/>
      </w:r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1">
    <w:nsid w:val="51DE78F7"/>
    <w:multiLevelType w:val="hybridMultilevel"/>
    <w:tmpl w:val="041E3D60"/>
    <w:lvl w:ilvl="0" w:tplc="B3766C6A">
      <w:start w:val="1"/>
      <w:numFmt w:val="decimal"/>
      <w:lvlText w:val="%1."/>
      <w:lvlJc w:val="left"/>
      <w:pPr>
        <w:ind w:left="780" w:hanging="360"/>
      </w:pPr>
      <w:rPr>
        <w:b w:val="0"/>
      </w:rPr>
    </w:lvl>
    <w:lvl w:ilvl="1" w:tplc="195411B8">
      <w:start w:val="1"/>
      <w:numFmt w:val="decimal"/>
      <w:lvlText w:val="%2)"/>
      <w:lvlJc w:val="left"/>
      <w:pPr>
        <w:ind w:left="1500" w:hanging="360"/>
      </w:pPr>
      <w:rPr>
        <w:rFonts w:hint="default"/>
        <w:b w:val="0"/>
      </w:r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2">
    <w:nsid w:val="6621589D"/>
    <w:multiLevelType w:val="hybridMultilevel"/>
    <w:tmpl w:val="C7408636"/>
    <w:lvl w:ilvl="0" w:tplc="240A000F">
      <w:start w:val="1"/>
      <w:numFmt w:val="decimal"/>
      <w:lvlText w:val="%1."/>
      <w:lvlJc w:val="left"/>
      <w:pPr>
        <w:ind w:left="720" w:hanging="360"/>
      </w:pPr>
    </w:lvl>
    <w:lvl w:ilvl="1" w:tplc="2978645E">
      <w:start w:val="1"/>
      <w:numFmt w:val="decimal"/>
      <w:lvlText w:val="%2."/>
      <w:lvlJc w:val="left"/>
      <w:pPr>
        <w:ind w:left="1440" w:hanging="360"/>
      </w:pPr>
      <w:rPr>
        <w:b w:val="0"/>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7A411F9"/>
    <w:multiLevelType w:val="hybridMultilevel"/>
    <w:tmpl w:val="76F2A1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79404BF1"/>
    <w:multiLevelType w:val="hybridMultilevel"/>
    <w:tmpl w:val="85EE6342"/>
    <w:lvl w:ilvl="0" w:tplc="8A3CC9F0">
      <w:start w:val="1"/>
      <w:numFmt w:val="decimal"/>
      <w:lvlText w:val="%1)"/>
      <w:lvlJc w:val="left"/>
      <w:pPr>
        <w:ind w:left="420" w:hanging="360"/>
      </w:pPr>
      <w:rPr>
        <w:rFonts w:hint="default"/>
        <w:b w:val="0"/>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5">
    <w:nsid w:val="7A6959B0"/>
    <w:multiLevelType w:val="hybridMultilevel"/>
    <w:tmpl w:val="17601D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A9B6CA1"/>
    <w:multiLevelType w:val="hybridMultilevel"/>
    <w:tmpl w:val="78F6D328"/>
    <w:lvl w:ilvl="0" w:tplc="B3903812">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7">
    <w:nsid w:val="7CF5117F"/>
    <w:multiLevelType w:val="hybridMultilevel"/>
    <w:tmpl w:val="C91A63C6"/>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7D7533D1"/>
    <w:multiLevelType w:val="hybridMultilevel"/>
    <w:tmpl w:val="289EC442"/>
    <w:lvl w:ilvl="0" w:tplc="B3766C6A">
      <w:start w:val="1"/>
      <w:numFmt w:val="decimal"/>
      <w:lvlText w:val="%1."/>
      <w:lvlJc w:val="left"/>
      <w:pPr>
        <w:ind w:left="780" w:hanging="360"/>
      </w:pPr>
      <w:rPr>
        <w:b w:val="0"/>
      </w:r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num w:numId="1">
    <w:abstractNumId w:val="13"/>
  </w:num>
  <w:num w:numId="2">
    <w:abstractNumId w:val="0"/>
  </w:num>
  <w:num w:numId="3">
    <w:abstractNumId w:val="2"/>
  </w:num>
  <w:num w:numId="4">
    <w:abstractNumId w:val="5"/>
  </w:num>
  <w:num w:numId="5">
    <w:abstractNumId w:val="9"/>
  </w:num>
  <w:num w:numId="6">
    <w:abstractNumId w:val="4"/>
  </w:num>
  <w:num w:numId="7">
    <w:abstractNumId w:val="7"/>
  </w:num>
  <w:num w:numId="8">
    <w:abstractNumId w:val="14"/>
  </w:num>
  <w:num w:numId="9">
    <w:abstractNumId w:val="8"/>
  </w:num>
  <w:num w:numId="10">
    <w:abstractNumId w:val="17"/>
  </w:num>
  <w:num w:numId="11">
    <w:abstractNumId w:val="1"/>
  </w:num>
  <w:num w:numId="12">
    <w:abstractNumId w:val="10"/>
  </w:num>
  <w:num w:numId="13">
    <w:abstractNumId w:val="16"/>
  </w:num>
  <w:num w:numId="14">
    <w:abstractNumId w:val="11"/>
  </w:num>
  <w:num w:numId="15">
    <w:abstractNumId w:val="12"/>
  </w:num>
  <w:num w:numId="16">
    <w:abstractNumId w:val="15"/>
  </w:num>
  <w:num w:numId="17">
    <w:abstractNumId w:val="18"/>
  </w:num>
  <w:num w:numId="18">
    <w:abstractNumId w:val="6"/>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9B5"/>
    <w:rsid w:val="00003546"/>
    <w:rsid w:val="00004DFA"/>
    <w:rsid w:val="000121D1"/>
    <w:rsid w:val="00012E00"/>
    <w:rsid w:val="00013D9F"/>
    <w:rsid w:val="00014E69"/>
    <w:rsid w:val="00020258"/>
    <w:rsid w:val="0002063D"/>
    <w:rsid w:val="00022997"/>
    <w:rsid w:val="000258BB"/>
    <w:rsid w:val="00032572"/>
    <w:rsid w:val="000329A7"/>
    <w:rsid w:val="00032DC9"/>
    <w:rsid w:val="00034093"/>
    <w:rsid w:val="00040918"/>
    <w:rsid w:val="000413CA"/>
    <w:rsid w:val="00042369"/>
    <w:rsid w:val="000451CD"/>
    <w:rsid w:val="0004760E"/>
    <w:rsid w:val="000522E1"/>
    <w:rsid w:val="00052A64"/>
    <w:rsid w:val="00054C05"/>
    <w:rsid w:val="0005657B"/>
    <w:rsid w:val="00061836"/>
    <w:rsid w:val="00064A8A"/>
    <w:rsid w:val="00067020"/>
    <w:rsid w:val="000677BA"/>
    <w:rsid w:val="00070D79"/>
    <w:rsid w:val="00084504"/>
    <w:rsid w:val="00084F08"/>
    <w:rsid w:val="0008512A"/>
    <w:rsid w:val="00085795"/>
    <w:rsid w:val="00095B87"/>
    <w:rsid w:val="00097318"/>
    <w:rsid w:val="000B2DF4"/>
    <w:rsid w:val="000B35D0"/>
    <w:rsid w:val="000B3C9D"/>
    <w:rsid w:val="000B49B1"/>
    <w:rsid w:val="000B765C"/>
    <w:rsid w:val="000B788D"/>
    <w:rsid w:val="000C3714"/>
    <w:rsid w:val="000C4D9D"/>
    <w:rsid w:val="000D5B0F"/>
    <w:rsid w:val="000D6835"/>
    <w:rsid w:val="000D78B1"/>
    <w:rsid w:val="000D7B6F"/>
    <w:rsid w:val="000E122A"/>
    <w:rsid w:val="000F4C22"/>
    <w:rsid w:val="001001A0"/>
    <w:rsid w:val="00102CE3"/>
    <w:rsid w:val="00106AF2"/>
    <w:rsid w:val="0010720C"/>
    <w:rsid w:val="00110776"/>
    <w:rsid w:val="001169CD"/>
    <w:rsid w:val="00121E2B"/>
    <w:rsid w:val="0012333A"/>
    <w:rsid w:val="00123363"/>
    <w:rsid w:val="00123939"/>
    <w:rsid w:val="0012590C"/>
    <w:rsid w:val="00126297"/>
    <w:rsid w:val="00126371"/>
    <w:rsid w:val="0013575D"/>
    <w:rsid w:val="0013728B"/>
    <w:rsid w:val="00141D78"/>
    <w:rsid w:val="00142461"/>
    <w:rsid w:val="00147A8D"/>
    <w:rsid w:val="00153FD2"/>
    <w:rsid w:val="001541FF"/>
    <w:rsid w:val="00156BAA"/>
    <w:rsid w:val="00165855"/>
    <w:rsid w:val="00175234"/>
    <w:rsid w:val="00176581"/>
    <w:rsid w:val="00177387"/>
    <w:rsid w:val="00181724"/>
    <w:rsid w:val="001925A7"/>
    <w:rsid w:val="00197566"/>
    <w:rsid w:val="001A24B3"/>
    <w:rsid w:val="001A4FE0"/>
    <w:rsid w:val="001A6B9F"/>
    <w:rsid w:val="001B3C3F"/>
    <w:rsid w:val="001B41B4"/>
    <w:rsid w:val="001C1CC3"/>
    <w:rsid w:val="001C365B"/>
    <w:rsid w:val="001D586B"/>
    <w:rsid w:val="001E0CB8"/>
    <w:rsid w:val="001E4C8F"/>
    <w:rsid w:val="001F16FB"/>
    <w:rsid w:val="001F1A1D"/>
    <w:rsid w:val="001F3506"/>
    <w:rsid w:val="001F357D"/>
    <w:rsid w:val="001F56B8"/>
    <w:rsid w:val="001F6AFB"/>
    <w:rsid w:val="001F72BB"/>
    <w:rsid w:val="001F7F93"/>
    <w:rsid w:val="002011FA"/>
    <w:rsid w:val="00201642"/>
    <w:rsid w:val="0020191C"/>
    <w:rsid w:val="00202025"/>
    <w:rsid w:val="00202567"/>
    <w:rsid w:val="0020786D"/>
    <w:rsid w:val="00207DF7"/>
    <w:rsid w:val="00211DC5"/>
    <w:rsid w:val="002160C6"/>
    <w:rsid w:val="002161AD"/>
    <w:rsid w:val="00223E4F"/>
    <w:rsid w:val="002257C1"/>
    <w:rsid w:val="0022755C"/>
    <w:rsid w:val="00227D1B"/>
    <w:rsid w:val="00235588"/>
    <w:rsid w:val="0023743E"/>
    <w:rsid w:val="00240C8B"/>
    <w:rsid w:val="0024791D"/>
    <w:rsid w:val="0025312A"/>
    <w:rsid w:val="00256F16"/>
    <w:rsid w:val="00261618"/>
    <w:rsid w:val="00263457"/>
    <w:rsid w:val="00263A49"/>
    <w:rsid w:val="0027144D"/>
    <w:rsid w:val="00273FB7"/>
    <w:rsid w:val="00275B52"/>
    <w:rsid w:val="00276A05"/>
    <w:rsid w:val="00277B6A"/>
    <w:rsid w:val="00280C5C"/>
    <w:rsid w:val="00285A4A"/>
    <w:rsid w:val="00286712"/>
    <w:rsid w:val="00290105"/>
    <w:rsid w:val="002916B8"/>
    <w:rsid w:val="00293400"/>
    <w:rsid w:val="002959E0"/>
    <w:rsid w:val="00295D3D"/>
    <w:rsid w:val="00295FE8"/>
    <w:rsid w:val="002A169A"/>
    <w:rsid w:val="002A1AF8"/>
    <w:rsid w:val="002A4158"/>
    <w:rsid w:val="002A4D57"/>
    <w:rsid w:val="002A7C26"/>
    <w:rsid w:val="002B181C"/>
    <w:rsid w:val="002B2B37"/>
    <w:rsid w:val="002B7C90"/>
    <w:rsid w:val="002B7E48"/>
    <w:rsid w:val="002C19EC"/>
    <w:rsid w:val="002C1CB5"/>
    <w:rsid w:val="002C6953"/>
    <w:rsid w:val="002C7982"/>
    <w:rsid w:val="002D1923"/>
    <w:rsid w:val="002D31F4"/>
    <w:rsid w:val="002E0274"/>
    <w:rsid w:val="002E5B8B"/>
    <w:rsid w:val="002E7059"/>
    <w:rsid w:val="002F06CD"/>
    <w:rsid w:val="002F17C4"/>
    <w:rsid w:val="002F681B"/>
    <w:rsid w:val="00300461"/>
    <w:rsid w:val="003027F5"/>
    <w:rsid w:val="00304F94"/>
    <w:rsid w:val="00306AC7"/>
    <w:rsid w:val="00306DE8"/>
    <w:rsid w:val="003105DB"/>
    <w:rsid w:val="00311DD6"/>
    <w:rsid w:val="0031475A"/>
    <w:rsid w:val="00321989"/>
    <w:rsid w:val="00321BE7"/>
    <w:rsid w:val="003228FC"/>
    <w:rsid w:val="0032303A"/>
    <w:rsid w:val="00324F9B"/>
    <w:rsid w:val="003305DB"/>
    <w:rsid w:val="00344177"/>
    <w:rsid w:val="0034443B"/>
    <w:rsid w:val="00344DC6"/>
    <w:rsid w:val="003458F1"/>
    <w:rsid w:val="00345F99"/>
    <w:rsid w:val="0035040A"/>
    <w:rsid w:val="00350929"/>
    <w:rsid w:val="003521F4"/>
    <w:rsid w:val="00352FA7"/>
    <w:rsid w:val="00354F80"/>
    <w:rsid w:val="0037365F"/>
    <w:rsid w:val="00376A44"/>
    <w:rsid w:val="00376B18"/>
    <w:rsid w:val="00377E60"/>
    <w:rsid w:val="00380328"/>
    <w:rsid w:val="00390E57"/>
    <w:rsid w:val="00391A64"/>
    <w:rsid w:val="003943B9"/>
    <w:rsid w:val="00395832"/>
    <w:rsid w:val="0039752F"/>
    <w:rsid w:val="003A187E"/>
    <w:rsid w:val="003A365F"/>
    <w:rsid w:val="003A6296"/>
    <w:rsid w:val="003A65E0"/>
    <w:rsid w:val="003B44B3"/>
    <w:rsid w:val="003C2365"/>
    <w:rsid w:val="003C4051"/>
    <w:rsid w:val="003C6CFD"/>
    <w:rsid w:val="003D7EF0"/>
    <w:rsid w:val="003E0861"/>
    <w:rsid w:val="003E1283"/>
    <w:rsid w:val="003F0449"/>
    <w:rsid w:val="003F074D"/>
    <w:rsid w:val="003F1A30"/>
    <w:rsid w:val="003F2C2E"/>
    <w:rsid w:val="0040282D"/>
    <w:rsid w:val="00403920"/>
    <w:rsid w:val="004057A5"/>
    <w:rsid w:val="00406076"/>
    <w:rsid w:val="0041418D"/>
    <w:rsid w:val="00414A51"/>
    <w:rsid w:val="0041558D"/>
    <w:rsid w:val="004170B5"/>
    <w:rsid w:val="00417777"/>
    <w:rsid w:val="00420460"/>
    <w:rsid w:val="004211AE"/>
    <w:rsid w:val="00425909"/>
    <w:rsid w:val="0042601C"/>
    <w:rsid w:val="004326A2"/>
    <w:rsid w:val="00434A46"/>
    <w:rsid w:val="00436501"/>
    <w:rsid w:val="00440CC9"/>
    <w:rsid w:val="00441B0E"/>
    <w:rsid w:val="00442480"/>
    <w:rsid w:val="00444939"/>
    <w:rsid w:val="00445795"/>
    <w:rsid w:val="004470C1"/>
    <w:rsid w:val="00450BCF"/>
    <w:rsid w:val="004515B3"/>
    <w:rsid w:val="004553E3"/>
    <w:rsid w:val="00457D3D"/>
    <w:rsid w:val="00457DDC"/>
    <w:rsid w:val="00466D4D"/>
    <w:rsid w:val="00466E88"/>
    <w:rsid w:val="00474F11"/>
    <w:rsid w:val="0047620D"/>
    <w:rsid w:val="0048068F"/>
    <w:rsid w:val="004821F5"/>
    <w:rsid w:val="0048323C"/>
    <w:rsid w:val="00484F29"/>
    <w:rsid w:val="00485C2C"/>
    <w:rsid w:val="00492718"/>
    <w:rsid w:val="00496948"/>
    <w:rsid w:val="004976A9"/>
    <w:rsid w:val="004A020C"/>
    <w:rsid w:val="004A2533"/>
    <w:rsid w:val="004A4029"/>
    <w:rsid w:val="004A5112"/>
    <w:rsid w:val="004B05AE"/>
    <w:rsid w:val="004B089A"/>
    <w:rsid w:val="004B3358"/>
    <w:rsid w:val="004B337D"/>
    <w:rsid w:val="004B581E"/>
    <w:rsid w:val="004B69E2"/>
    <w:rsid w:val="004B7D58"/>
    <w:rsid w:val="004C331E"/>
    <w:rsid w:val="004C6619"/>
    <w:rsid w:val="004C7922"/>
    <w:rsid w:val="004D1D0B"/>
    <w:rsid w:val="004D2B56"/>
    <w:rsid w:val="004D3A13"/>
    <w:rsid w:val="004D6913"/>
    <w:rsid w:val="004E210C"/>
    <w:rsid w:val="004E6145"/>
    <w:rsid w:val="004E7657"/>
    <w:rsid w:val="004F119C"/>
    <w:rsid w:val="004F1BC7"/>
    <w:rsid w:val="004F2B87"/>
    <w:rsid w:val="004F361C"/>
    <w:rsid w:val="004F3B90"/>
    <w:rsid w:val="004F4177"/>
    <w:rsid w:val="004F59E7"/>
    <w:rsid w:val="004F61ED"/>
    <w:rsid w:val="00505FE2"/>
    <w:rsid w:val="00513FD4"/>
    <w:rsid w:val="005247CA"/>
    <w:rsid w:val="0053308B"/>
    <w:rsid w:val="00542997"/>
    <w:rsid w:val="005442B9"/>
    <w:rsid w:val="00545C00"/>
    <w:rsid w:val="00546E9C"/>
    <w:rsid w:val="00550D11"/>
    <w:rsid w:val="00563B61"/>
    <w:rsid w:val="005640EC"/>
    <w:rsid w:val="005662BD"/>
    <w:rsid w:val="005667C0"/>
    <w:rsid w:val="00567F82"/>
    <w:rsid w:val="00572C69"/>
    <w:rsid w:val="0057444F"/>
    <w:rsid w:val="00580B6C"/>
    <w:rsid w:val="00583815"/>
    <w:rsid w:val="00583A3F"/>
    <w:rsid w:val="005842AB"/>
    <w:rsid w:val="00591FDF"/>
    <w:rsid w:val="005A1313"/>
    <w:rsid w:val="005A3E9D"/>
    <w:rsid w:val="005A44CE"/>
    <w:rsid w:val="005B0303"/>
    <w:rsid w:val="005B09CB"/>
    <w:rsid w:val="005B12E7"/>
    <w:rsid w:val="005B44AC"/>
    <w:rsid w:val="005B66FF"/>
    <w:rsid w:val="005B775A"/>
    <w:rsid w:val="005C616C"/>
    <w:rsid w:val="005D0582"/>
    <w:rsid w:val="005D1788"/>
    <w:rsid w:val="005D6E23"/>
    <w:rsid w:val="005E1926"/>
    <w:rsid w:val="005E4380"/>
    <w:rsid w:val="005E4DE6"/>
    <w:rsid w:val="005E4F91"/>
    <w:rsid w:val="005E51CE"/>
    <w:rsid w:val="005E65D4"/>
    <w:rsid w:val="005E784A"/>
    <w:rsid w:val="005E7B34"/>
    <w:rsid w:val="005F0BEB"/>
    <w:rsid w:val="005F1616"/>
    <w:rsid w:val="005F316A"/>
    <w:rsid w:val="005F4835"/>
    <w:rsid w:val="005F4B8F"/>
    <w:rsid w:val="005F4EB4"/>
    <w:rsid w:val="0060516A"/>
    <w:rsid w:val="006058DA"/>
    <w:rsid w:val="00607BF6"/>
    <w:rsid w:val="00610159"/>
    <w:rsid w:val="006158E1"/>
    <w:rsid w:val="00621D33"/>
    <w:rsid w:val="00624426"/>
    <w:rsid w:val="006266F2"/>
    <w:rsid w:val="006300B0"/>
    <w:rsid w:val="006324E8"/>
    <w:rsid w:val="006344FE"/>
    <w:rsid w:val="006346B9"/>
    <w:rsid w:val="00640054"/>
    <w:rsid w:val="00643628"/>
    <w:rsid w:val="006455EA"/>
    <w:rsid w:val="00652E19"/>
    <w:rsid w:val="006626D7"/>
    <w:rsid w:val="0067677C"/>
    <w:rsid w:val="00677366"/>
    <w:rsid w:val="0068198E"/>
    <w:rsid w:val="00682179"/>
    <w:rsid w:val="00683D27"/>
    <w:rsid w:val="00685BC3"/>
    <w:rsid w:val="00685C53"/>
    <w:rsid w:val="00693B06"/>
    <w:rsid w:val="00693D36"/>
    <w:rsid w:val="00695057"/>
    <w:rsid w:val="006A0A40"/>
    <w:rsid w:val="006A0F12"/>
    <w:rsid w:val="006A0F86"/>
    <w:rsid w:val="006A44DB"/>
    <w:rsid w:val="006A63B2"/>
    <w:rsid w:val="006B20A8"/>
    <w:rsid w:val="006B2156"/>
    <w:rsid w:val="006B3FF4"/>
    <w:rsid w:val="006B458D"/>
    <w:rsid w:val="006B6B9B"/>
    <w:rsid w:val="006C133A"/>
    <w:rsid w:val="006C2523"/>
    <w:rsid w:val="006C5AF5"/>
    <w:rsid w:val="006D1C2F"/>
    <w:rsid w:val="006D6B0F"/>
    <w:rsid w:val="006E7CD9"/>
    <w:rsid w:val="006F14A7"/>
    <w:rsid w:val="006F1C8F"/>
    <w:rsid w:val="00700BBD"/>
    <w:rsid w:val="00700E2E"/>
    <w:rsid w:val="00701C82"/>
    <w:rsid w:val="00702005"/>
    <w:rsid w:val="00702D15"/>
    <w:rsid w:val="00705B7F"/>
    <w:rsid w:val="0071300D"/>
    <w:rsid w:val="007209BB"/>
    <w:rsid w:val="00723CBB"/>
    <w:rsid w:val="00727E93"/>
    <w:rsid w:val="00730A66"/>
    <w:rsid w:val="00732AFD"/>
    <w:rsid w:val="0073443E"/>
    <w:rsid w:val="00736DA3"/>
    <w:rsid w:val="007408DE"/>
    <w:rsid w:val="00741D12"/>
    <w:rsid w:val="00744A2D"/>
    <w:rsid w:val="0074681E"/>
    <w:rsid w:val="00746F01"/>
    <w:rsid w:val="00750D4E"/>
    <w:rsid w:val="00750ECE"/>
    <w:rsid w:val="0075158C"/>
    <w:rsid w:val="00751D4F"/>
    <w:rsid w:val="00752B94"/>
    <w:rsid w:val="00753E55"/>
    <w:rsid w:val="00756EE8"/>
    <w:rsid w:val="007571C4"/>
    <w:rsid w:val="00765E11"/>
    <w:rsid w:val="00766B60"/>
    <w:rsid w:val="00767AF4"/>
    <w:rsid w:val="00767CCF"/>
    <w:rsid w:val="00767D8F"/>
    <w:rsid w:val="00770920"/>
    <w:rsid w:val="007726A4"/>
    <w:rsid w:val="00776AB8"/>
    <w:rsid w:val="00777F25"/>
    <w:rsid w:val="00782C10"/>
    <w:rsid w:val="007833A5"/>
    <w:rsid w:val="00785757"/>
    <w:rsid w:val="00793A44"/>
    <w:rsid w:val="00794955"/>
    <w:rsid w:val="007A1103"/>
    <w:rsid w:val="007A380A"/>
    <w:rsid w:val="007A4AA3"/>
    <w:rsid w:val="007A51C9"/>
    <w:rsid w:val="007A7FA3"/>
    <w:rsid w:val="007B104A"/>
    <w:rsid w:val="007B1397"/>
    <w:rsid w:val="007B14D8"/>
    <w:rsid w:val="007B2B1E"/>
    <w:rsid w:val="007B46D8"/>
    <w:rsid w:val="007B49EF"/>
    <w:rsid w:val="007C35AF"/>
    <w:rsid w:val="007C6998"/>
    <w:rsid w:val="007C6C01"/>
    <w:rsid w:val="007C784C"/>
    <w:rsid w:val="007D06EC"/>
    <w:rsid w:val="007D1DC3"/>
    <w:rsid w:val="007D1EAB"/>
    <w:rsid w:val="007D3CFF"/>
    <w:rsid w:val="007E0F6B"/>
    <w:rsid w:val="007E2D55"/>
    <w:rsid w:val="007E2F0C"/>
    <w:rsid w:val="007E6722"/>
    <w:rsid w:val="007F2BC1"/>
    <w:rsid w:val="007F32D0"/>
    <w:rsid w:val="00800476"/>
    <w:rsid w:val="008010EC"/>
    <w:rsid w:val="008042B7"/>
    <w:rsid w:val="008046E2"/>
    <w:rsid w:val="00816207"/>
    <w:rsid w:val="00820DC9"/>
    <w:rsid w:val="00821249"/>
    <w:rsid w:val="00835354"/>
    <w:rsid w:val="00836629"/>
    <w:rsid w:val="00837275"/>
    <w:rsid w:val="00841850"/>
    <w:rsid w:val="00842899"/>
    <w:rsid w:val="008437D7"/>
    <w:rsid w:val="00844B54"/>
    <w:rsid w:val="00844D55"/>
    <w:rsid w:val="00850565"/>
    <w:rsid w:val="00853E4F"/>
    <w:rsid w:val="00854499"/>
    <w:rsid w:val="00854506"/>
    <w:rsid w:val="00854C14"/>
    <w:rsid w:val="008618FD"/>
    <w:rsid w:val="00861FF1"/>
    <w:rsid w:val="008634BC"/>
    <w:rsid w:val="00864EF5"/>
    <w:rsid w:val="008654D1"/>
    <w:rsid w:val="0086645B"/>
    <w:rsid w:val="0087610B"/>
    <w:rsid w:val="00880667"/>
    <w:rsid w:val="00890F5B"/>
    <w:rsid w:val="0089354A"/>
    <w:rsid w:val="008938D7"/>
    <w:rsid w:val="00893C7A"/>
    <w:rsid w:val="00895B4F"/>
    <w:rsid w:val="008A002F"/>
    <w:rsid w:val="008B1F3D"/>
    <w:rsid w:val="008B7D33"/>
    <w:rsid w:val="008C226E"/>
    <w:rsid w:val="008C3224"/>
    <w:rsid w:val="008D5BEF"/>
    <w:rsid w:val="008D7607"/>
    <w:rsid w:val="008E142B"/>
    <w:rsid w:val="008E2C3C"/>
    <w:rsid w:val="008F40EC"/>
    <w:rsid w:val="00900D85"/>
    <w:rsid w:val="00904F91"/>
    <w:rsid w:val="00905384"/>
    <w:rsid w:val="00906734"/>
    <w:rsid w:val="00910106"/>
    <w:rsid w:val="00910D86"/>
    <w:rsid w:val="009110DF"/>
    <w:rsid w:val="00924183"/>
    <w:rsid w:val="0092596A"/>
    <w:rsid w:val="00927271"/>
    <w:rsid w:val="00927633"/>
    <w:rsid w:val="00930246"/>
    <w:rsid w:val="00930289"/>
    <w:rsid w:val="00931611"/>
    <w:rsid w:val="00933AD5"/>
    <w:rsid w:val="009351B9"/>
    <w:rsid w:val="00936027"/>
    <w:rsid w:val="00937066"/>
    <w:rsid w:val="00940E69"/>
    <w:rsid w:val="00945CC6"/>
    <w:rsid w:val="00953200"/>
    <w:rsid w:val="0095467A"/>
    <w:rsid w:val="0095558B"/>
    <w:rsid w:val="00963913"/>
    <w:rsid w:val="00965774"/>
    <w:rsid w:val="00971082"/>
    <w:rsid w:val="00973169"/>
    <w:rsid w:val="00974CCA"/>
    <w:rsid w:val="00977C60"/>
    <w:rsid w:val="00986136"/>
    <w:rsid w:val="009874F9"/>
    <w:rsid w:val="00992DB9"/>
    <w:rsid w:val="0099660A"/>
    <w:rsid w:val="00997617"/>
    <w:rsid w:val="009A0060"/>
    <w:rsid w:val="009A1FE3"/>
    <w:rsid w:val="009A3A76"/>
    <w:rsid w:val="009A454D"/>
    <w:rsid w:val="009B411D"/>
    <w:rsid w:val="009B5F26"/>
    <w:rsid w:val="009C0D56"/>
    <w:rsid w:val="009C1651"/>
    <w:rsid w:val="009C350C"/>
    <w:rsid w:val="009D1E9D"/>
    <w:rsid w:val="009D29B4"/>
    <w:rsid w:val="009D4240"/>
    <w:rsid w:val="009E1A26"/>
    <w:rsid w:val="009F1AF1"/>
    <w:rsid w:val="00A003E0"/>
    <w:rsid w:val="00A03639"/>
    <w:rsid w:val="00A04185"/>
    <w:rsid w:val="00A05D07"/>
    <w:rsid w:val="00A10DF2"/>
    <w:rsid w:val="00A14ECE"/>
    <w:rsid w:val="00A1696D"/>
    <w:rsid w:val="00A16A6E"/>
    <w:rsid w:val="00A173B7"/>
    <w:rsid w:val="00A20336"/>
    <w:rsid w:val="00A2276F"/>
    <w:rsid w:val="00A23500"/>
    <w:rsid w:val="00A25960"/>
    <w:rsid w:val="00A26017"/>
    <w:rsid w:val="00A26CBC"/>
    <w:rsid w:val="00A271FD"/>
    <w:rsid w:val="00A3151A"/>
    <w:rsid w:val="00A32BD0"/>
    <w:rsid w:val="00A345C6"/>
    <w:rsid w:val="00A34B7E"/>
    <w:rsid w:val="00A35C57"/>
    <w:rsid w:val="00A36208"/>
    <w:rsid w:val="00A527EF"/>
    <w:rsid w:val="00A56F54"/>
    <w:rsid w:val="00A57907"/>
    <w:rsid w:val="00A60295"/>
    <w:rsid w:val="00A609AA"/>
    <w:rsid w:val="00A61F94"/>
    <w:rsid w:val="00A62D0B"/>
    <w:rsid w:val="00A73C0F"/>
    <w:rsid w:val="00A77DA7"/>
    <w:rsid w:val="00A82562"/>
    <w:rsid w:val="00A84292"/>
    <w:rsid w:val="00A85CA0"/>
    <w:rsid w:val="00AA2DCE"/>
    <w:rsid w:val="00AA3B10"/>
    <w:rsid w:val="00AA74CA"/>
    <w:rsid w:val="00AB1FB1"/>
    <w:rsid w:val="00AB49E3"/>
    <w:rsid w:val="00AB6AF3"/>
    <w:rsid w:val="00AC1615"/>
    <w:rsid w:val="00AC38E5"/>
    <w:rsid w:val="00AC5B7F"/>
    <w:rsid w:val="00AC7855"/>
    <w:rsid w:val="00AD0012"/>
    <w:rsid w:val="00AD05E7"/>
    <w:rsid w:val="00AD0609"/>
    <w:rsid w:val="00AD087F"/>
    <w:rsid w:val="00AD2FC3"/>
    <w:rsid w:val="00AD3DCA"/>
    <w:rsid w:val="00AD6427"/>
    <w:rsid w:val="00AD6D88"/>
    <w:rsid w:val="00AE17B6"/>
    <w:rsid w:val="00AE7D9D"/>
    <w:rsid w:val="00AF0DDE"/>
    <w:rsid w:val="00AF17BF"/>
    <w:rsid w:val="00AF1ABF"/>
    <w:rsid w:val="00AF3C51"/>
    <w:rsid w:val="00AF438D"/>
    <w:rsid w:val="00AF5641"/>
    <w:rsid w:val="00AF6D0A"/>
    <w:rsid w:val="00B00CE6"/>
    <w:rsid w:val="00B025F6"/>
    <w:rsid w:val="00B02D5B"/>
    <w:rsid w:val="00B03356"/>
    <w:rsid w:val="00B04569"/>
    <w:rsid w:val="00B120F8"/>
    <w:rsid w:val="00B13DFD"/>
    <w:rsid w:val="00B14329"/>
    <w:rsid w:val="00B14D58"/>
    <w:rsid w:val="00B14E64"/>
    <w:rsid w:val="00B30194"/>
    <w:rsid w:val="00B30545"/>
    <w:rsid w:val="00B31939"/>
    <w:rsid w:val="00B3585D"/>
    <w:rsid w:val="00B4042A"/>
    <w:rsid w:val="00B4740C"/>
    <w:rsid w:val="00B51083"/>
    <w:rsid w:val="00B530F3"/>
    <w:rsid w:val="00B5416F"/>
    <w:rsid w:val="00B547F8"/>
    <w:rsid w:val="00B60384"/>
    <w:rsid w:val="00B66615"/>
    <w:rsid w:val="00B71759"/>
    <w:rsid w:val="00B723B7"/>
    <w:rsid w:val="00B764B3"/>
    <w:rsid w:val="00B83511"/>
    <w:rsid w:val="00B836A5"/>
    <w:rsid w:val="00B95DF3"/>
    <w:rsid w:val="00B96C92"/>
    <w:rsid w:val="00BA2167"/>
    <w:rsid w:val="00BA2763"/>
    <w:rsid w:val="00BA27A3"/>
    <w:rsid w:val="00BA531A"/>
    <w:rsid w:val="00BA68CF"/>
    <w:rsid w:val="00BB0377"/>
    <w:rsid w:val="00BB1BE0"/>
    <w:rsid w:val="00BB561F"/>
    <w:rsid w:val="00BC3FDC"/>
    <w:rsid w:val="00BC3FF5"/>
    <w:rsid w:val="00BC555A"/>
    <w:rsid w:val="00BC6137"/>
    <w:rsid w:val="00BC641E"/>
    <w:rsid w:val="00BC6B7A"/>
    <w:rsid w:val="00BC7DE0"/>
    <w:rsid w:val="00BD2A90"/>
    <w:rsid w:val="00BD48F4"/>
    <w:rsid w:val="00BE3D06"/>
    <w:rsid w:val="00BE52E3"/>
    <w:rsid w:val="00BE5C99"/>
    <w:rsid w:val="00BE7810"/>
    <w:rsid w:val="00BF2BE8"/>
    <w:rsid w:val="00BF4CA3"/>
    <w:rsid w:val="00C00A6C"/>
    <w:rsid w:val="00C014E4"/>
    <w:rsid w:val="00C0197D"/>
    <w:rsid w:val="00C03E35"/>
    <w:rsid w:val="00C07189"/>
    <w:rsid w:val="00C101CB"/>
    <w:rsid w:val="00C10EA7"/>
    <w:rsid w:val="00C11D79"/>
    <w:rsid w:val="00C1210F"/>
    <w:rsid w:val="00C12F4D"/>
    <w:rsid w:val="00C14963"/>
    <w:rsid w:val="00C14D8D"/>
    <w:rsid w:val="00C15BE9"/>
    <w:rsid w:val="00C160DC"/>
    <w:rsid w:val="00C20208"/>
    <w:rsid w:val="00C20AD4"/>
    <w:rsid w:val="00C217AD"/>
    <w:rsid w:val="00C225B1"/>
    <w:rsid w:val="00C235D6"/>
    <w:rsid w:val="00C23B9E"/>
    <w:rsid w:val="00C304C0"/>
    <w:rsid w:val="00C32363"/>
    <w:rsid w:val="00C32D8B"/>
    <w:rsid w:val="00C33FB9"/>
    <w:rsid w:val="00C3464E"/>
    <w:rsid w:val="00C351C8"/>
    <w:rsid w:val="00C3780A"/>
    <w:rsid w:val="00C37974"/>
    <w:rsid w:val="00C469B5"/>
    <w:rsid w:val="00C508C0"/>
    <w:rsid w:val="00C525B6"/>
    <w:rsid w:val="00C527C0"/>
    <w:rsid w:val="00C5298C"/>
    <w:rsid w:val="00C53102"/>
    <w:rsid w:val="00C55DB0"/>
    <w:rsid w:val="00C5609B"/>
    <w:rsid w:val="00C56D83"/>
    <w:rsid w:val="00C61D00"/>
    <w:rsid w:val="00C6421A"/>
    <w:rsid w:val="00C67E5C"/>
    <w:rsid w:val="00C70001"/>
    <w:rsid w:val="00C70C09"/>
    <w:rsid w:val="00C715E4"/>
    <w:rsid w:val="00C724A0"/>
    <w:rsid w:val="00C73064"/>
    <w:rsid w:val="00C74B59"/>
    <w:rsid w:val="00C83671"/>
    <w:rsid w:val="00C83967"/>
    <w:rsid w:val="00C87DFE"/>
    <w:rsid w:val="00C91CE6"/>
    <w:rsid w:val="00C97EB3"/>
    <w:rsid w:val="00CA06D7"/>
    <w:rsid w:val="00CA414F"/>
    <w:rsid w:val="00CB10FA"/>
    <w:rsid w:val="00CB50BE"/>
    <w:rsid w:val="00CB6D7B"/>
    <w:rsid w:val="00CC0E20"/>
    <w:rsid w:val="00CC1A08"/>
    <w:rsid w:val="00CC28F6"/>
    <w:rsid w:val="00CC34AA"/>
    <w:rsid w:val="00CC7C52"/>
    <w:rsid w:val="00CD4AA9"/>
    <w:rsid w:val="00CD4B9B"/>
    <w:rsid w:val="00CD5B56"/>
    <w:rsid w:val="00CD7571"/>
    <w:rsid w:val="00CE5C87"/>
    <w:rsid w:val="00CF371F"/>
    <w:rsid w:val="00CF4A20"/>
    <w:rsid w:val="00CF5C11"/>
    <w:rsid w:val="00CF6B2F"/>
    <w:rsid w:val="00CF77A1"/>
    <w:rsid w:val="00D02457"/>
    <w:rsid w:val="00D04B67"/>
    <w:rsid w:val="00D050E3"/>
    <w:rsid w:val="00D113B2"/>
    <w:rsid w:val="00D11D22"/>
    <w:rsid w:val="00D12ADF"/>
    <w:rsid w:val="00D154D3"/>
    <w:rsid w:val="00D2018E"/>
    <w:rsid w:val="00D25A2E"/>
    <w:rsid w:val="00D26C8D"/>
    <w:rsid w:val="00D27114"/>
    <w:rsid w:val="00D27DBA"/>
    <w:rsid w:val="00D318B2"/>
    <w:rsid w:val="00D32D32"/>
    <w:rsid w:val="00D415FC"/>
    <w:rsid w:val="00D43542"/>
    <w:rsid w:val="00D44373"/>
    <w:rsid w:val="00D45A77"/>
    <w:rsid w:val="00D46A59"/>
    <w:rsid w:val="00D626F6"/>
    <w:rsid w:val="00D64396"/>
    <w:rsid w:val="00D643F3"/>
    <w:rsid w:val="00D646E4"/>
    <w:rsid w:val="00D71041"/>
    <w:rsid w:val="00D81D5D"/>
    <w:rsid w:val="00D83496"/>
    <w:rsid w:val="00D852D4"/>
    <w:rsid w:val="00D868F5"/>
    <w:rsid w:val="00D91538"/>
    <w:rsid w:val="00D92B8A"/>
    <w:rsid w:val="00D93507"/>
    <w:rsid w:val="00D958E8"/>
    <w:rsid w:val="00D95A59"/>
    <w:rsid w:val="00DA08B8"/>
    <w:rsid w:val="00DA0AAB"/>
    <w:rsid w:val="00DA5F84"/>
    <w:rsid w:val="00DB21CD"/>
    <w:rsid w:val="00DB3CE3"/>
    <w:rsid w:val="00DB3E4A"/>
    <w:rsid w:val="00DC080E"/>
    <w:rsid w:val="00DC0EF1"/>
    <w:rsid w:val="00DC3F18"/>
    <w:rsid w:val="00DC42F6"/>
    <w:rsid w:val="00DC4A6F"/>
    <w:rsid w:val="00DC6156"/>
    <w:rsid w:val="00DD06BF"/>
    <w:rsid w:val="00DD0753"/>
    <w:rsid w:val="00DD10B7"/>
    <w:rsid w:val="00DD1799"/>
    <w:rsid w:val="00DD4C8D"/>
    <w:rsid w:val="00DD4E49"/>
    <w:rsid w:val="00DD6831"/>
    <w:rsid w:val="00DE0217"/>
    <w:rsid w:val="00DE03E3"/>
    <w:rsid w:val="00DE3EA8"/>
    <w:rsid w:val="00DF05D5"/>
    <w:rsid w:val="00DF234A"/>
    <w:rsid w:val="00DF2F9F"/>
    <w:rsid w:val="00E0045A"/>
    <w:rsid w:val="00E00FA9"/>
    <w:rsid w:val="00E034BE"/>
    <w:rsid w:val="00E0382F"/>
    <w:rsid w:val="00E04EE8"/>
    <w:rsid w:val="00E05B4F"/>
    <w:rsid w:val="00E061FE"/>
    <w:rsid w:val="00E06D8E"/>
    <w:rsid w:val="00E06F4F"/>
    <w:rsid w:val="00E11163"/>
    <w:rsid w:val="00E12468"/>
    <w:rsid w:val="00E12EBE"/>
    <w:rsid w:val="00E137CC"/>
    <w:rsid w:val="00E1525F"/>
    <w:rsid w:val="00E16FF5"/>
    <w:rsid w:val="00E21E78"/>
    <w:rsid w:val="00E22530"/>
    <w:rsid w:val="00E227B5"/>
    <w:rsid w:val="00E2571D"/>
    <w:rsid w:val="00E2670E"/>
    <w:rsid w:val="00E31641"/>
    <w:rsid w:val="00E321A6"/>
    <w:rsid w:val="00E33A06"/>
    <w:rsid w:val="00E35C82"/>
    <w:rsid w:val="00E36495"/>
    <w:rsid w:val="00E378EB"/>
    <w:rsid w:val="00E40AE4"/>
    <w:rsid w:val="00E44733"/>
    <w:rsid w:val="00E465C2"/>
    <w:rsid w:val="00E47D34"/>
    <w:rsid w:val="00E543D8"/>
    <w:rsid w:val="00E56EC9"/>
    <w:rsid w:val="00E5726B"/>
    <w:rsid w:val="00E57CCB"/>
    <w:rsid w:val="00E60299"/>
    <w:rsid w:val="00E60935"/>
    <w:rsid w:val="00E60E79"/>
    <w:rsid w:val="00E64EF1"/>
    <w:rsid w:val="00E65ECA"/>
    <w:rsid w:val="00E663B1"/>
    <w:rsid w:val="00E67E7A"/>
    <w:rsid w:val="00E73C95"/>
    <w:rsid w:val="00E74314"/>
    <w:rsid w:val="00E76DC5"/>
    <w:rsid w:val="00E77463"/>
    <w:rsid w:val="00E824BC"/>
    <w:rsid w:val="00E907FC"/>
    <w:rsid w:val="00E91530"/>
    <w:rsid w:val="00E940EB"/>
    <w:rsid w:val="00E9702D"/>
    <w:rsid w:val="00EA1616"/>
    <w:rsid w:val="00EA2390"/>
    <w:rsid w:val="00EA3B89"/>
    <w:rsid w:val="00EA54AC"/>
    <w:rsid w:val="00EA5F6C"/>
    <w:rsid w:val="00EA6EE7"/>
    <w:rsid w:val="00EA7EAA"/>
    <w:rsid w:val="00EB3B86"/>
    <w:rsid w:val="00EB4001"/>
    <w:rsid w:val="00EB7FDE"/>
    <w:rsid w:val="00EC1189"/>
    <w:rsid w:val="00EC30A6"/>
    <w:rsid w:val="00EC3262"/>
    <w:rsid w:val="00EC3C49"/>
    <w:rsid w:val="00ED0D63"/>
    <w:rsid w:val="00ED2413"/>
    <w:rsid w:val="00ED4321"/>
    <w:rsid w:val="00ED513C"/>
    <w:rsid w:val="00ED6680"/>
    <w:rsid w:val="00ED69A9"/>
    <w:rsid w:val="00ED718D"/>
    <w:rsid w:val="00EE290C"/>
    <w:rsid w:val="00EE4B49"/>
    <w:rsid w:val="00EE508F"/>
    <w:rsid w:val="00EE568F"/>
    <w:rsid w:val="00EE6ABA"/>
    <w:rsid w:val="00EE710D"/>
    <w:rsid w:val="00EE7E94"/>
    <w:rsid w:val="00EF24EA"/>
    <w:rsid w:val="00EF43EF"/>
    <w:rsid w:val="00F024C6"/>
    <w:rsid w:val="00F12E60"/>
    <w:rsid w:val="00F14B24"/>
    <w:rsid w:val="00F15C2A"/>
    <w:rsid w:val="00F2673C"/>
    <w:rsid w:val="00F27360"/>
    <w:rsid w:val="00F32A94"/>
    <w:rsid w:val="00F3347D"/>
    <w:rsid w:val="00F33BC8"/>
    <w:rsid w:val="00F36EEA"/>
    <w:rsid w:val="00F40AB0"/>
    <w:rsid w:val="00F438AF"/>
    <w:rsid w:val="00F45458"/>
    <w:rsid w:val="00F466F6"/>
    <w:rsid w:val="00F62AF4"/>
    <w:rsid w:val="00F62F88"/>
    <w:rsid w:val="00F6492F"/>
    <w:rsid w:val="00F64F47"/>
    <w:rsid w:val="00F671FA"/>
    <w:rsid w:val="00F67281"/>
    <w:rsid w:val="00F70B1F"/>
    <w:rsid w:val="00F75938"/>
    <w:rsid w:val="00F75AFE"/>
    <w:rsid w:val="00F76BAB"/>
    <w:rsid w:val="00F85008"/>
    <w:rsid w:val="00F85C99"/>
    <w:rsid w:val="00F85EE4"/>
    <w:rsid w:val="00F9124E"/>
    <w:rsid w:val="00F927DC"/>
    <w:rsid w:val="00FA1AB1"/>
    <w:rsid w:val="00FA1C5D"/>
    <w:rsid w:val="00FA4041"/>
    <w:rsid w:val="00FB1300"/>
    <w:rsid w:val="00FB243F"/>
    <w:rsid w:val="00FB49FD"/>
    <w:rsid w:val="00FB5E77"/>
    <w:rsid w:val="00FB7DB0"/>
    <w:rsid w:val="00FC0E75"/>
    <w:rsid w:val="00FC26DB"/>
    <w:rsid w:val="00FC3C6D"/>
    <w:rsid w:val="00FC589A"/>
    <w:rsid w:val="00FC691E"/>
    <w:rsid w:val="00FC772C"/>
    <w:rsid w:val="00FE0BE2"/>
    <w:rsid w:val="00FE105D"/>
    <w:rsid w:val="00FE3E9F"/>
    <w:rsid w:val="00FE4EF8"/>
    <w:rsid w:val="00FE7B6F"/>
    <w:rsid w:val="00FF054E"/>
    <w:rsid w:val="00FF15EF"/>
  </w:rsids>
  <m:mathPr>
    <m:mathFont m:val="Cambria Math"/>
    <m:brkBin m:val="before"/>
    <m:brkBinSub m:val="--"/>
    <m:smallFrac m:val="0"/>
    <m:dispDef/>
    <m:lMargin m:val="0"/>
    <m:rMargin m:val="0"/>
    <m:defJc m:val="centerGroup"/>
    <m:wrapIndent m:val="1440"/>
    <m:intLim m:val="subSup"/>
    <m:naryLim m:val="undOvr"/>
  </m:mathPr>
  <w:themeFontLang w:val="es-CO"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A7"/>
    <w:rPr>
      <w:rFonts w:ascii="Arial" w:hAnsi="Arial"/>
      <w:sz w:val="24"/>
      <w:szCs w:val="20"/>
      <w:lang w:val="es-ES_tradnl" w:eastAsia="es-ES"/>
    </w:rPr>
  </w:style>
  <w:style w:type="paragraph" w:styleId="Ttulo1">
    <w:name w:val="heading 1"/>
    <w:basedOn w:val="Normal"/>
    <w:next w:val="Normal"/>
    <w:link w:val="Ttulo1Car"/>
    <w:uiPriority w:val="99"/>
    <w:qFormat/>
    <w:rsid w:val="000329A7"/>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228FC"/>
    <w:rPr>
      <w:rFonts w:ascii="Cambria" w:hAnsi="Cambria" w:cs="Times New Roman"/>
      <w:b/>
      <w:bCs/>
      <w:kern w:val="32"/>
      <w:sz w:val="32"/>
      <w:szCs w:val="32"/>
      <w:lang w:val="es-ES_tradnl" w:eastAsia="es-ES"/>
    </w:rPr>
  </w:style>
  <w:style w:type="paragraph" w:styleId="Textodeglobo">
    <w:name w:val="Balloon Text"/>
    <w:basedOn w:val="Normal"/>
    <w:link w:val="TextodegloboCar"/>
    <w:uiPriority w:val="99"/>
    <w:semiHidden/>
    <w:rsid w:val="000329A7"/>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228FC"/>
    <w:rPr>
      <w:rFonts w:cs="Times New Roman"/>
      <w:sz w:val="2"/>
      <w:lang w:val="es-ES_tradnl" w:eastAsia="es-ES"/>
    </w:rPr>
  </w:style>
  <w:style w:type="paragraph" w:styleId="Piedepgina">
    <w:name w:val="footer"/>
    <w:basedOn w:val="Normal"/>
    <w:link w:val="PiedepginaCar"/>
    <w:uiPriority w:val="99"/>
    <w:rsid w:val="000329A7"/>
    <w:pPr>
      <w:tabs>
        <w:tab w:val="center" w:pos="4819"/>
        <w:tab w:val="right" w:pos="9071"/>
      </w:tabs>
    </w:pPr>
  </w:style>
  <w:style w:type="character" w:customStyle="1" w:styleId="PiedepginaCar">
    <w:name w:val="Pie de página Car"/>
    <w:basedOn w:val="Fuentedeprrafopredeter"/>
    <w:link w:val="Piedepgina"/>
    <w:uiPriority w:val="99"/>
    <w:semiHidden/>
    <w:locked/>
    <w:rsid w:val="003228FC"/>
    <w:rPr>
      <w:rFonts w:ascii="Arial" w:hAnsi="Arial" w:cs="Times New Roman"/>
      <w:sz w:val="20"/>
      <w:szCs w:val="20"/>
      <w:lang w:val="es-ES_tradnl" w:eastAsia="es-ES"/>
    </w:rPr>
  </w:style>
  <w:style w:type="paragraph" w:styleId="Encabezado">
    <w:name w:val="header"/>
    <w:basedOn w:val="Normal"/>
    <w:link w:val="EncabezadoCar"/>
    <w:uiPriority w:val="99"/>
    <w:rsid w:val="000329A7"/>
    <w:pPr>
      <w:tabs>
        <w:tab w:val="center" w:pos="4819"/>
        <w:tab w:val="right" w:pos="9071"/>
      </w:tabs>
    </w:pPr>
  </w:style>
  <w:style w:type="character" w:customStyle="1" w:styleId="EncabezadoCar">
    <w:name w:val="Encabezado Car"/>
    <w:basedOn w:val="Fuentedeprrafopredeter"/>
    <w:link w:val="Encabezado"/>
    <w:uiPriority w:val="99"/>
    <w:semiHidden/>
    <w:locked/>
    <w:rsid w:val="003228FC"/>
    <w:rPr>
      <w:rFonts w:ascii="Arial" w:hAnsi="Arial" w:cs="Times New Roman"/>
      <w:sz w:val="20"/>
      <w:szCs w:val="20"/>
      <w:lang w:val="es-ES_tradnl" w:eastAsia="es-ES"/>
    </w:rPr>
  </w:style>
  <w:style w:type="paragraph" w:styleId="Textoindependiente">
    <w:name w:val="Body Text"/>
    <w:basedOn w:val="Normal"/>
    <w:link w:val="TextoindependienteCar"/>
    <w:uiPriority w:val="99"/>
    <w:rsid w:val="000329A7"/>
    <w:pPr>
      <w:spacing w:line="480" w:lineRule="exact"/>
      <w:jc w:val="both"/>
    </w:pPr>
  </w:style>
  <w:style w:type="character" w:customStyle="1" w:styleId="TextoindependienteCar">
    <w:name w:val="Texto independiente Car"/>
    <w:basedOn w:val="Fuentedeprrafopredeter"/>
    <w:link w:val="Textoindependiente"/>
    <w:uiPriority w:val="99"/>
    <w:semiHidden/>
    <w:locked/>
    <w:rsid w:val="003228FC"/>
    <w:rPr>
      <w:rFonts w:ascii="Arial" w:hAnsi="Arial" w:cs="Times New Roman"/>
      <w:sz w:val="20"/>
      <w:szCs w:val="20"/>
      <w:lang w:val="es-ES_tradnl" w:eastAsia="es-ES"/>
    </w:rPr>
  </w:style>
  <w:style w:type="paragraph" w:customStyle="1" w:styleId="BodyText21">
    <w:name w:val="Body Text 21"/>
    <w:basedOn w:val="Normal"/>
    <w:uiPriority w:val="99"/>
    <w:rsid w:val="000329A7"/>
    <w:pPr>
      <w:tabs>
        <w:tab w:val="left" w:pos="284"/>
      </w:tabs>
      <w:spacing w:line="480" w:lineRule="exact"/>
      <w:jc w:val="both"/>
    </w:pPr>
    <w:rPr>
      <w:b/>
    </w:rPr>
  </w:style>
  <w:style w:type="paragraph" w:styleId="Sangradetextonormal">
    <w:name w:val="Body Text Indent"/>
    <w:basedOn w:val="Normal"/>
    <w:link w:val="SangradetextonormalCar"/>
    <w:uiPriority w:val="99"/>
    <w:rsid w:val="000329A7"/>
    <w:pPr>
      <w:ind w:left="426"/>
      <w:jc w:val="both"/>
    </w:pPr>
    <w:rPr>
      <w:i/>
    </w:rPr>
  </w:style>
  <w:style w:type="character" w:customStyle="1" w:styleId="SangradetextonormalCar">
    <w:name w:val="Sangría de texto normal Car"/>
    <w:basedOn w:val="Fuentedeprrafopredeter"/>
    <w:link w:val="Sangradetextonormal"/>
    <w:uiPriority w:val="99"/>
    <w:semiHidden/>
    <w:locked/>
    <w:rsid w:val="003228FC"/>
    <w:rPr>
      <w:rFonts w:ascii="Arial" w:hAnsi="Arial" w:cs="Times New Roman"/>
      <w:sz w:val="20"/>
      <w:szCs w:val="20"/>
      <w:lang w:val="es-ES_tradnl" w:eastAsia="es-ES"/>
    </w:rPr>
  </w:style>
  <w:style w:type="character" w:styleId="Refdecomentario">
    <w:name w:val="annotation reference"/>
    <w:basedOn w:val="Fuentedeprrafopredeter"/>
    <w:uiPriority w:val="99"/>
    <w:semiHidden/>
    <w:rsid w:val="000329A7"/>
    <w:rPr>
      <w:rFonts w:cs="Times New Roman"/>
      <w:sz w:val="16"/>
      <w:szCs w:val="16"/>
    </w:rPr>
  </w:style>
  <w:style w:type="paragraph" w:styleId="Textocomentario">
    <w:name w:val="annotation text"/>
    <w:basedOn w:val="Normal"/>
    <w:link w:val="TextocomentarioCar"/>
    <w:uiPriority w:val="99"/>
    <w:semiHidden/>
    <w:rsid w:val="000329A7"/>
    <w:rPr>
      <w:sz w:val="20"/>
    </w:rPr>
  </w:style>
  <w:style w:type="character" w:customStyle="1" w:styleId="TextocomentarioCar">
    <w:name w:val="Texto comentario Car"/>
    <w:basedOn w:val="Fuentedeprrafopredeter"/>
    <w:link w:val="Textocomentario"/>
    <w:uiPriority w:val="99"/>
    <w:semiHidden/>
    <w:locked/>
    <w:rsid w:val="003228FC"/>
    <w:rPr>
      <w:rFonts w:ascii="Arial" w:hAnsi="Arial" w:cs="Times New Roman"/>
      <w:sz w:val="20"/>
      <w:szCs w:val="20"/>
      <w:lang w:val="es-ES_tradnl" w:eastAsia="es-ES"/>
    </w:rPr>
  </w:style>
  <w:style w:type="character" w:styleId="Nmerodepgina">
    <w:name w:val="page number"/>
    <w:basedOn w:val="Fuentedeprrafopredeter"/>
    <w:uiPriority w:val="99"/>
    <w:rsid w:val="000329A7"/>
    <w:rPr>
      <w:rFonts w:cs="Times New Roman"/>
    </w:rPr>
  </w:style>
  <w:style w:type="paragraph" w:styleId="Textonotapie">
    <w:name w:val="footnote text"/>
    <w:basedOn w:val="Normal"/>
    <w:link w:val="TextonotapieCar"/>
    <w:uiPriority w:val="99"/>
    <w:semiHidden/>
    <w:rsid w:val="00276A05"/>
    <w:rPr>
      <w:sz w:val="20"/>
    </w:rPr>
  </w:style>
  <w:style w:type="character" w:customStyle="1" w:styleId="TextonotapieCar">
    <w:name w:val="Texto nota pie Car"/>
    <w:basedOn w:val="Fuentedeprrafopredeter"/>
    <w:link w:val="Textonotapie"/>
    <w:uiPriority w:val="99"/>
    <w:semiHidden/>
    <w:locked/>
    <w:rsid w:val="003228FC"/>
    <w:rPr>
      <w:rFonts w:ascii="Arial" w:hAnsi="Arial" w:cs="Times New Roman"/>
      <w:sz w:val="20"/>
      <w:szCs w:val="20"/>
      <w:lang w:val="es-ES_tradnl" w:eastAsia="es-ES"/>
    </w:rPr>
  </w:style>
  <w:style w:type="character" w:styleId="Refdenotaalpie">
    <w:name w:val="footnote reference"/>
    <w:basedOn w:val="Fuentedeprrafopredeter"/>
    <w:uiPriority w:val="99"/>
    <w:semiHidden/>
    <w:rsid w:val="00276A05"/>
    <w:rPr>
      <w:rFonts w:cs="Times New Roman"/>
      <w:vertAlign w:val="superscript"/>
    </w:rPr>
  </w:style>
  <w:style w:type="paragraph" w:styleId="Asuntodelcomentario">
    <w:name w:val="annotation subject"/>
    <w:basedOn w:val="Textocomentario"/>
    <w:next w:val="Textocomentario"/>
    <w:link w:val="AsuntodelcomentarioCar"/>
    <w:uiPriority w:val="99"/>
    <w:semiHidden/>
    <w:rsid w:val="00E1525F"/>
    <w:rPr>
      <w:b/>
      <w:bCs/>
    </w:rPr>
  </w:style>
  <w:style w:type="character" w:customStyle="1" w:styleId="AsuntodelcomentarioCar">
    <w:name w:val="Asunto del comentario Car"/>
    <w:basedOn w:val="TextocomentarioCar"/>
    <w:link w:val="Asuntodelcomentario"/>
    <w:uiPriority w:val="99"/>
    <w:semiHidden/>
    <w:locked/>
    <w:rsid w:val="003228FC"/>
    <w:rPr>
      <w:rFonts w:ascii="Arial" w:hAnsi="Arial" w:cs="Times New Roman"/>
      <w:b/>
      <w:bCs/>
      <w:sz w:val="20"/>
      <w:szCs w:val="20"/>
      <w:lang w:val="es-ES_tradnl" w:eastAsia="es-ES"/>
    </w:rPr>
  </w:style>
  <w:style w:type="paragraph" w:styleId="Prrafodelista">
    <w:name w:val="List Paragraph"/>
    <w:basedOn w:val="Normal"/>
    <w:link w:val="PrrafodelistaCar"/>
    <w:qFormat/>
    <w:rsid w:val="006B6B9B"/>
    <w:pPr>
      <w:ind w:left="720"/>
      <w:contextualSpacing/>
    </w:pPr>
  </w:style>
  <w:style w:type="paragraph" w:customStyle="1" w:styleId="Textoindependiente211">
    <w:name w:val="Texto independiente 211"/>
    <w:basedOn w:val="Normal"/>
    <w:uiPriority w:val="99"/>
    <w:rsid w:val="005F4EB4"/>
    <w:pPr>
      <w:widowControl w:val="0"/>
      <w:spacing w:after="240"/>
      <w:jc w:val="both"/>
    </w:pPr>
    <w:rPr>
      <w:sz w:val="22"/>
    </w:rPr>
  </w:style>
  <w:style w:type="paragraph" w:styleId="Revisin">
    <w:name w:val="Revision"/>
    <w:hidden/>
    <w:uiPriority w:val="99"/>
    <w:semiHidden/>
    <w:rsid w:val="00EF43EF"/>
    <w:rPr>
      <w:rFonts w:ascii="Arial" w:hAnsi="Arial"/>
      <w:sz w:val="24"/>
      <w:szCs w:val="20"/>
      <w:lang w:val="es-ES_tradnl" w:eastAsia="es-ES"/>
    </w:rPr>
  </w:style>
  <w:style w:type="character" w:customStyle="1" w:styleId="WW8Num13z0">
    <w:name w:val="WW8Num13z0"/>
    <w:rsid w:val="00DB3E4A"/>
    <w:rPr>
      <w:rFonts w:ascii="Symbol" w:hAnsi="Symbol"/>
    </w:rPr>
  </w:style>
  <w:style w:type="character" w:customStyle="1" w:styleId="PrrafodelistaCar">
    <w:name w:val="Párrafo de lista Car"/>
    <w:link w:val="Prrafodelista"/>
    <w:rsid w:val="005E4380"/>
    <w:rPr>
      <w:rFonts w:ascii="Arial" w:hAnsi="Arial"/>
      <w:sz w:val="24"/>
      <w:szCs w:val="20"/>
      <w:lang w:val="es-ES_tradnl" w:eastAsia="es-ES"/>
    </w:rPr>
  </w:style>
  <w:style w:type="paragraph" w:styleId="Sinespaciado">
    <w:name w:val="No Spacing"/>
    <w:uiPriority w:val="1"/>
    <w:qFormat/>
    <w:rsid w:val="00DC4A6F"/>
    <w:rPr>
      <w:rFonts w:ascii="Arial" w:hAnsi="Arial"/>
      <w:sz w:val="24"/>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9A7"/>
    <w:rPr>
      <w:rFonts w:ascii="Arial" w:hAnsi="Arial"/>
      <w:sz w:val="24"/>
      <w:szCs w:val="20"/>
      <w:lang w:val="es-ES_tradnl" w:eastAsia="es-ES"/>
    </w:rPr>
  </w:style>
  <w:style w:type="paragraph" w:styleId="Ttulo1">
    <w:name w:val="heading 1"/>
    <w:basedOn w:val="Normal"/>
    <w:next w:val="Normal"/>
    <w:link w:val="Ttulo1Car"/>
    <w:uiPriority w:val="99"/>
    <w:qFormat/>
    <w:rsid w:val="000329A7"/>
    <w:pPr>
      <w:keepNext/>
      <w:spacing w:before="240" w:after="60"/>
      <w:outlineLvl w:val="0"/>
    </w:pPr>
    <w:rPr>
      <w:b/>
      <w:kern w:val="28"/>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3228FC"/>
    <w:rPr>
      <w:rFonts w:ascii="Cambria" w:hAnsi="Cambria" w:cs="Times New Roman"/>
      <w:b/>
      <w:bCs/>
      <w:kern w:val="32"/>
      <w:sz w:val="32"/>
      <w:szCs w:val="32"/>
      <w:lang w:val="es-ES_tradnl" w:eastAsia="es-ES"/>
    </w:rPr>
  </w:style>
  <w:style w:type="paragraph" w:styleId="Textodeglobo">
    <w:name w:val="Balloon Text"/>
    <w:basedOn w:val="Normal"/>
    <w:link w:val="TextodegloboCar"/>
    <w:uiPriority w:val="99"/>
    <w:semiHidden/>
    <w:rsid w:val="000329A7"/>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3228FC"/>
    <w:rPr>
      <w:rFonts w:cs="Times New Roman"/>
      <w:sz w:val="2"/>
      <w:lang w:val="es-ES_tradnl" w:eastAsia="es-ES"/>
    </w:rPr>
  </w:style>
  <w:style w:type="paragraph" w:styleId="Piedepgina">
    <w:name w:val="footer"/>
    <w:basedOn w:val="Normal"/>
    <w:link w:val="PiedepginaCar"/>
    <w:uiPriority w:val="99"/>
    <w:rsid w:val="000329A7"/>
    <w:pPr>
      <w:tabs>
        <w:tab w:val="center" w:pos="4819"/>
        <w:tab w:val="right" w:pos="9071"/>
      </w:tabs>
    </w:pPr>
  </w:style>
  <w:style w:type="character" w:customStyle="1" w:styleId="PiedepginaCar">
    <w:name w:val="Pie de página Car"/>
    <w:basedOn w:val="Fuentedeprrafopredeter"/>
    <w:link w:val="Piedepgina"/>
    <w:uiPriority w:val="99"/>
    <w:semiHidden/>
    <w:locked/>
    <w:rsid w:val="003228FC"/>
    <w:rPr>
      <w:rFonts w:ascii="Arial" w:hAnsi="Arial" w:cs="Times New Roman"/>
      <w:sz w:val="20"/>
      <w:szCs w:val="20"/>
      <w:lang w:val="es-ES_tradnl" w:eastAsia="es-ES"/>
    </w:rPr>
  </w:style>
  <w:style w:type="paragraph" w:styleId="Encabezado">
    <w:name w:val="header"/>
    <w:basedOn w:val="Normal"/>
    <w:link w:val="EncabezadoCar"/>
    <w:uiPriority w:val="99"/>
    <w:rsid w:val="000329A7"/>
    <w:pPr>
      <w:tabs>
        <w:tab w:val="center" w:pos="4819"/>
        <w:tab w:val="right" w:pos="9071"/>
      </w:tabs>
    </w:pPr>
  </w:style>
  <w:style w:type="character" w:customStyle="1" w:styleId="EncabezadoCar">
    <w:name w:val="Encabezado Car"/>
    <w:basedOn w:val="Fuentedeprrafopredeter"/>
    <w:link w:val="Encabezado"/>
    <w:uiPriority w:val="99"/>
    <w:semiHidden/>
    <w:locked/>
    <w:rsid w:val="003228FC"/>
    <w:rPr>
      <w:rFonts w:ascii="Arial" w:hAnsi="Arial" w:cs="Times New Roman"/>
      <w:sz w:val="20"/>
      <w:szCs w:val="20"/>
      <w:lang w:val="es-ES_tradnl" w:eastAsia="es-ES"/>
    </w:rPr>
  </w:style>
  <w:style w:type="paragraph" w:styleId="Textoindependiente">
    <w:name w:val="Body Text"/>
    <w:basedOn w:val="Normal"/>
    <w:link w:val="TextoindependienteCar"/>
    <w:uiPriority w:val="99"/>
    <w:rsid w:val="000329A7"/>
    <w:pPr>
      <w:spacing w:line="480" w:lineRule="exact"/>
      <w:jc w:val="both"/>
    </w:pPr>
  </w:style>
  <w:style w:type="character" w:customStyle="1" w:styleId="TextoindependienteCar">
    <w:name w:val="Texto independiente Car"/>
    <w:basedOn w:val="Fuentedeprrafopredeter"/>
    <w:link w:val="Textoindependiente"/>
    <w:uiPriority w:val="99"/>
    <w:semiHidden/>
    <w:locked/>
    <w:rsid w:val="003228FC"/>
    <w:rPr>
      <w:rFonts w:ascii="Arial" w:hAnsi="Arial" w:cs="Times New Roman"/>
      <w:sz w:val="20"/>
      <w:szCs w:val="20"/>
      <w:lang w:val="es-ES_tradnl" w:eastAsia="es-ES"/>
    </w:rPr>
  </w:style>
  <w:style w:type="paragraph" w:customStyle="1" w:styleId="BodyText21">
    <w:name w:val="Body Text 21"/>
    <w:basedOn w:val="Normal"/>
    <w:uiPriority w:val="99"/>
    <w:rsid w:val="000329A7"/>
    <w:pPr>
      <w:tabs>
        <w:tab w:val="left" w:pos="284"/>
      </w:tabs>
      <w:spacing w:line="480" w:lineRule="exact"/>
      <w:jc w:val="both"/>
    </w:pPr>
    <w:rPr>
      <w:b/>
    </w:rPr>
  </w:style>
  <w:style w:type="paragraph" w:styleId="Sangradetextonormal">
    <w:name w:val="Body Text Indent"/>
    <w:basedOn w:val="Normal"/>
    <w:link w:val="SangradetextonormalCar"/>
    <w:uiPriority w:val="99"/>
    <w:rsid w:val="000329A7"/>
    <w:pPr>
      <w:ind w:left="426"/>
      <w:jc w:val="both"/>
    </w:pPr>
    <w:rPr>
      <w:i/>
    </w:rPr>
  </w:style>
  <w:style w:type="character" w:customStyle="1" w:styleId="SangradetextonormalCar">
    <w:name w:val="Sangría de texto normal Car"/>
    <w:basedOn w:val="Fuentedeprrafopredeter"/>
    <w:link w:val="Sangradetextonormal"/>
    <w:uiPriority w:val="99"/>
    <w:semiHidden/>
    <w:locked/>
    <w:rsid w:val="003228FC"/>
    <w:rPr>
      <w:rFonts w:ascii="Arial" w:hAnsi="Arial" w:cs="Times New Roman"/>
      <w:sz w:val="20"/>
      <w:szCs w:val="20"/>
      <w:lang w:val="es-ES_tradnl" w:eastAsia="es-ES"/>
    </w:rPr>
  </w:style>
  <w:style w:type="character" w:styleId="Refdecomentario">
    <w:name w:val="annotation reference"/>
    <w:basedOn w:val="Fuentedeprrafopredeter"/>
    <w:uiPriority w:val="99"/>
    <w:semiHidden/>
    <w:rsid w:val="000329A7"/>
    <w:rPr>
      <w:rFonts w:cs="Times New Roman"/>
      <w:sz w:val="16"/>
      <w:szCs w:val="16"/>
    </w:rPr>
  </w:style>
  <w:style w:type="paragraph" w:styleId="Textocomentario">
    <w:name w:val="annotation text"/>
    <w:basedOn w:val="Normal"/>
    <w:link w:val="TextocomentarioCar"/>
    <w:uiPriority w:val="99"/>
    <w:semiHidden/>
    <w:rsid w:val="000329A7"/>
    <w:rPr>
      <w:sz w:val="20"/>
    </w:rPr>
  </w:style>
  <w:style w:type="character" w:customStyle="1" w:styleId="TextocomentarioCar">
    <w:name w:val="Texto comentario Car"/>
    <w:basedOn w:val="Fuentedeprrafopredeter"/>
    <w:link w:val="Textocomentario"/>
    <w:uiPriority w:val="99"/>
    <w:semiHidden/>
    <w:locked/>
    <w:rsid w:val="003228FC"/>
    <w:rPr>
      <w:rFonts w:ascii="Arial" w:hAnsi="Arial" w:cs="Times New Roman"/>
      <w:sz w:val="20"/>
      <w:szCs w:val="20"/>
      <w:lang w:val="es-ES_tradnl" w:eastAsia="es-ES"/>
    </w:rPr>
  </w:style>
  <w:style w:type="character" w:styleId="Nmerodepgina">
    <w:name w:val="page number"/>
    <w:basedOn w:val="Fuentedeprrafopredeter"/>
    <w:uiPriority w:val="99"/>
    <w:rsid w:val="000329A7"/>
    <w:rPr>
      <w:rFonts w:cs="Times New Roman"/>
    </w:rPr>
  </w:style>
  <w:style w:type="paragraph" w:styleId="Textonotapie">
    <w:name w:val="footnote text"/>
    <w:basedOn w:val="Normal"/>
    <w:link w:val="TextonotapieCar"/>
    <w:uiPriority w:val="99"/>
    <w:semiHidden/>
    <w:rsid w:val="00276A05"/>
    <w:rPr>
      <w:sz w:val="20"/>
    </w:rPr>
  </w:style>
  <w:style w:type="character" w:customStyle="1" w:styleId="TextonotapieCar">
    <w:name w:val="Texto nota pie Car"/>
    <w:basedOn w:val="Fuentedeprrafopredeter"/>
    <w:link w:val="Textonotapie"/>
    <w:uiPriority w:val="99"/>
    <w:semiHidden/>
    <w:locked/>
    <w:rsid w:val="003228FC"/>
    <w:rPr>
      <w:rFonts w:ascii="Arial" w:hAnsi="Arial" w:cs="Times New Roman"/>
      <w:sz w:val="20"/>
      <w:szCs w:val="20"/>
      <w:lang w:val="es-ES_tradnl" w:eastAsia="es-ES"/>
    </w:rPr>
  </w:style>
  <w:style w:type="character" w:styleId="Refdenotaalpie">
    <w:name w:val="footnote reference"/>
    <w:basedOn w:val="Fuentedeprrafopredeter"/>
    <w:uiPriority w:val="99"/>
    <w:semiHidden/>
    <w:rsid w:val="00276A05"/>
    <w:rPr>
      <w:rFonts w:cs="Times New Roman"/>
      <w:vertAlign w:val="superscript"/>
    </w:rPr>
  </w:style>
  <w:style w:type="paragraph" w:styleId="Asuntodelcomentario">
    <w:name w:val="annotation subject"/>
    <w:basedOn w:val="Textocomentario"/>
    <w:next w:val="Textocomentario"/>
    <w:link w:val="AsuntodelcomentarioCar"/>
    <w:uiPriority w:val="99"/>
    <w:semiHidden/>
    <w:rsid w:val="00E1525F"/>
    <w:rPr>
      <w:b/>
      <w:bCs/>
    </w:rPr>
  </w:style>
  <w:style w:type="character" w:customStyle="1" w:styleId="AsuntodelcomentarioCar">
    <w:name w:val="Asunto del comentario Car"/>
    <w:basedOn w:val="TextocomentarioCar"/>
    <w:link w:val="Asuntodelcomentario"/>
    <w:uiPriority w:val="99"/>
    <w:semiHidden/>
    <w:locked/>
    <w:rsid w:val="003228FC"/>
    <w:rPr>
      <w:rFonts w:ascii="Arial" w:hAnsi="Arial" w:cs="Times New Roman"/>
      <w:b/>
      <w:bCs/>
      <w:sz w:val="20"/>
      <w:szCs w:val="20"/>
      <w:lang w:val="es-ES_tradnl" w:eastAsia="es-ES"/>
    </w:rPr>
  </w:style>
  <w:style w:type="paragraph" w:styleId="Prrafodelista">
    <w:name w:val="List Paragraph"/>
    <w:basedOn w:val="Normal"/>
    <w:link w:val="PrrafodelistaCar"/>
    <w:qFormat/>
    <w:rsid w:val="006B6B9B"/>
    <w:pPr>
      <w:ind w:left="720"/>
      <w:contextualSpacing/>
    </w:pPr>
  </w:style>
  <w:style w:type="paragraph" w:customStyle="1" w:styleId="Textoindependiente211">
    <w:name w:val="Texto independiente 211"/>
    <w:basedOn w:val="Normal"/>
    <w:uiPriority w:val="99"/>
    <w:rsid w:val="005F4EB4"/>
    <w:pPr>
      <w:widowControl w:val="0"/>
      <w:spacing w:after="240"/>
      <w:jc w:val="both"/>
    </w:pPr>
    <w:rPr>
      <w:sz w:val="22"/>
    </w:rPr>
  </w:style>
  <w:style w:type="paragraph" w:styleId="Revisin">
    <w:name w:val="Revision"/>
    <w:hidden/>
    <w:uiPriority w:val="99"/>
    <w:semiHidden/>
    <w:rsid w:val="00EF43EF"/>
    <w:rPr>
      <w:rFonts w:ascii="Arial" w:hAnsi="Arial"/>
      <w:sz w:val="24"/>
      <w:szCs w:val="20"/>
      <w:lang w:val="es-ES_tradnl" w:eastAsia="es-ES"/>
    </w:rPr>
  </w:style>
  <w:style w:type="character" w:customStyle="1" w:styleId="WW8Num13z0">
    <w:name w:val="WW8Num13z0"/>
    <w:rsid w:val="00DB3E4A"/>
    <w:rPr>
      <w:rFonts w:ascii="Symbol" w:hAnsi="Symbol"/>
    </w:rPr>
  </w:style>
  <w:style w:type="character" w:customStyle="1" w:styleId="PrrafodelistaCar">
    <w:name w:val="Párrafo de lista Car"/>
    <w:link w:val="Prrafodelista"/>
    <w:rsid w:val="005E4380"/>
    <w:rPr>
      <w:rFonts w:ascii="Arial" w:hAnsi="Arial"/>
      <w:sz w:val="24"/>
      <w:szCs w:val="20"/>
      <w:lang w:val="es-ES_tradnl" w:eastAsia="es-ES"/>
    </w:rPr>
  </w:style>
  <w:style w:type="paragraph" w:styleId="Sinespaciado">
    <w:name w:val="No Spacing"/>
    <w:uiPriority w:val="1"/>
    <w:qFormat/>
    <w:rsid w:val="00DC4A6F"/>
    <w:rPr>
      <w:rFonts w:ascii="Arial" w:hAnsi="Arial"/>
      <w:sz w:val="24"/>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56113">
      <w:marLeft w:val="0"/>
      <w:marRight w:val="0"/>
      <w:marTop w:val="0"/>
      <w:marBottom w:val="0"/>
      <w:divBdr>
        <w:top w:val="none" w:sz="0" w:space="0" w:color="auto"/>
        <w:left w:val="none" w:sz="0" w:space="0" w:color="auto"/>
        <w:bottom w:val="none" w:sz="0" w:space="0" w:color="auto"/>
        <w:right w:val="none" w:sz="0" w:space="0" w:color="auto"/>
      </w:divBdr>
      <w:divsChild>
        <w:div w:id="161556112">
          <w:marLeft w:val="0"/>
          <w:marRight w:val="0"/>
          <w:marTop w:val="0"/>
          <w:marBottom w:val="0"/>
          <w:divBdr>
            <w:top w:val="none" w:sz="0" w:space="0" w:color="auto"/>
            <w:left w:val="none" w:sz="0" w:space="0" w:color="auto"/>
            <w:bottom w:val="none" w:sz="0" w:space="0" w:color="auto"/>
            <w:right w:val="none" w:sz="0" w:space="0" w:color="auto"/>
          </w:divBdr>
        </w:div>
      </w:divsChild>
    </w:div>
    <w:div w:id="209464814">
      <w:bodyDiv w:val="1"/>
      <w:marLeft w:val="0"/>
      <w:marRight w:val="0"/>
      <w:marTop w:val="0"/>
      <w:marBottom w:val="0"/>
      <w:divBdr>
        <w:top w:val="none" w:sz="0" w:space="0" w:color="auto"/>
        <w:left w:val="none" w:sz="0" w:space="0" w:color="auto"/>
        <w:bottom w:val="none" w:sz="0" w:space="0" w:color="auto"/>
        <w:right w:val="none" w:sz="0" w:space="0" w:color="auto"/>
      </w:divBdr>
    </w:div>
    <w:div w:id="410736797">
      <w:bodyDiv w:val="1"/>
      <w:marLeft w:val="0"/>
      <w:marRight w:val="0"/>
      <w:marTop w:val="0"/>
      <w:marBottom w:val="0"/>
      <w:divBdr>
        <w:top w:val="none" w:sz="0" w:space="0" w:color="auto"/>
        <w:left w:val="none" w:sz="0" w:space="0" w:color="auto"/>
        <w:bottom w:val="none" w:sz="0" w:space="0" w:color="auto"/>
        <w:right w:val="none" w:sz="0" w:space="0" w:color="auto"/>
      </w:divBdr>
      <w:divsChild>
        <w:div w:id="938029287">
          <w:marLeft w:val="0"/>
          <w:marRight w:val="0"/>
          <w:marTop w:val="0"/>
          <w:marBottom w:val="0"/>
          <w:divBdr>
            <w:top w:val="none" w:sz="0" w:space="0" w:color="auto"/>
            <w:left w:val="none" w:sz="0" w:space="0" w:color="auto"/>
            <w:bottom w:val="none" w:sz="0" w:space="0" w:color="auto"/>
            <w:right w:val="none" w:sz="0" w:space="0" w:color="auto"/>
          </w:divBdr>
          <w:divsChild>
            <w:div w:id="995836857">
              <w:marLeft w:val="0"/>
              <w:marRight w:val="0"/>
              <w:marTop w:val="0"/>
              <w:marBottom w:val="0"/>
              <w:divBdr>
                <w:top w:val="none" w:sz="0" w:space="0" w:color="auto"/>
                <w:left w:val="none" w:sz="0" w:space="0" w:color="auto"/>
                <w:bottom w:val="none" w:sz="0" w:space="0" w:color="auto"/>
                <w:right w:val="none" w:sz="0" w:space="0" w:color="auto"/>
              </w:divBdr>
              <w:divsChild>
                <w:div w:id="530143123">
                  <w:marLeft w:val="0"/>
                  <w:marRight w:val="0"/>
                  <w:marTop w:val="0"/>
                  <w:marBottom w:val="0"/>
                  <w:divBdr>
                    <w:top w:val="none" w:sz="0" w:space="0" w:color="auto"/>
                    <w:left w:val="none" w:sz="0" w:space="0" w:color="auto"/>
                    <w:bottom w:val="none" w:sz="0" w:space="0" w:color="auto"/>
                    <w:right w:val="none" w:sz="0" w:space="0" w:color="auto"/>
                  </w:divBdr>
                  <w:divsChild>
                    <w:div w:id="1856536075">
                      <w:marLeft w:val="0"/>
                      <w:marRight w:val="0"/>
                      <w:marTop w:val="0"/>
                      <w:marBottom w:val="0"/>
                      <w:divBdr>
                        <w:top w:val="none" w:sz="0" w:space="0" w:color="auto"/>
                        <w:left w:val="none" w:sz="0" w:space="0" w:color="auto"/>
                        <w:bottom w:val="none" w:sz="0" w:space="0" w:color="auto"/>
                        <w:right w:val="none" w:sz="0" w:space="0" w:color="auto"/>
                      </w:divBdr>
                      <w:divsChild>
                        <w:div w:id="1527668782">
                          <w:marLeft w:val="0"/>
                          <w:marRight w:val="0"/>
                          <w:marTop w:val="0"/>
                          <w:marBottom w:val="0"/>
                          <w:divBdr>
                            <w:top w:val="none" w:sz="0" w:space="0" w:color="auto"/>
                            <w:left w:val="none" w:sz="0" w:space="0" w:color="auto"/>
                            <w:bottom w:val="none" w:sz="0" w:space="0" w:color="auto"/>
                            <w:right w:val="none" w:sz="0" w:space="0" w:color="auto"/>
                          </w:divBdr>
                          <w:divsChild>
                            <w:div w:id="1455059114">
                              <w:marLeft w:val="0"/>
                              <w:marRight w:val="0"/>
                              <w:marTop w:val="0"/>
                              <w:marBottom w:val="0"/>
                              <w:divBdr>
                                <w:top w:val="none" w:sz="0" w:space="0" w:color="auto"/>
                                <w:left w:val="none" w:sz="0" w:space="0" w:color="auto"/>
                                <w:bottom w:val="none" w:sz="0" w:space="0" w:color="auto"/>
                                <w:right w:val="none" w:sz="0" w:space="0" w:color="auto"/>
                              </w:divBdr>
                              <w:divsChild>
                                <w:div w:id="637995388">
                                  <w:marLeft w:val="225"/>
                                  <w:marRight w:val="225"/>
                                  <w:marTop w:val="0"/>
                                  <w:marBottom w:val="0"/>
                                  <w:divBdr>
                                    <w:top w:val="none" w:sz="0" w:space="0" w:color="auto"/>
                                    <w:left w:val="none" w:sz="0" w:space="0" w:color="auto"/>
                                    <w:bottom w:val="none" w:sz="0" w:space="0" w:color="auto"/>
                                    <w:right w:val="none" w:sz="0" w:space="0" w:color="auto"/>
                                  </w:divBdr>
                                  <w:divsChild>
                                    <w:div w:id="738401877">
                                      <w:marLeft w:val="0"/>
                                      <w:marRight w:val="0"/>
                                      <w:marTop w:val="0"/>
                                      <w:marBottom w:val="0"/>
                                      <w:divBdr>
                                        <w:top w:val="none" w:sz="0" w:space="0" w:color="auto"/>
                                        <w:left w:val="none" w:sz="0" w:space="0" w:color="auto"/>
                                        <w:bottom w:val="none" w:sz="0" w:space="0" w:color="auto"/>
                                        <w:right w:val="none" w:sz="0" w:space="0" w:color="auto"/>
                                      </w:divBdr>
                                      <w:divsChild>
                                        <w:div w:id="122109502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8215840">
      <w:bodyDiv w:val="1"/>
      <w:marLeft w:val="0"/>
      <w:marRight w:val="0"/>
      <w:marTop w:val="0"/>
      <w:marBottom w:val="0"/>
      <w:divBdr>
        <w:top w:val="none" w:sz="0" w:space="0" w:color="auto"/>
        <w:left w:val="none" w:sz="0" w:space="0" w:color="auto"/>
        <w:bottom w:val="none" w:sz="0" w:space="0" w:color="auto"/>
        <w:right w:val="none" w:sz="0" w:space="0" w:color="auto"/>
      </w:divBdr>
    </w:div>
    <w:div w:id="697972084">
      <w:bodyDiv w:val="1"/>
      <w:marLeft w:val="0"/>
      <w:marRight w:val="0"/>
      <w:marTop w:val="0"/>
      <w:marBottom w:val="0"/>
      <w:divBdr>
        <w:top w:val="none" w:sz="0" w:space="0" w:color="auto"/>
        <w:left w:val="none" w:sz="0" w:space="0" w:color="auto"/>
        <w:bottom w:val="none" w:sz="0" w:space="0" w:color="auto"/>
        <w:right w:val="none" w:sz="0" w:space="0" w:color="auto"/>
      </w:divBdr>
    </w:div>
    <w:div w:id="735709758">
      <w:bodyDiv w:val="1"/>
      <w:marLeft w:val="0"/>
      <w:marRight w:val="0"/>
      <w:marTop w:val="0"/>
      <w:marBottom w:val="0"/>
      <w:divBdr>
        <w:top w:val="none" w:sz="0" w:space="0" w:color="auto"/>
        <w:left w:val="none" w:sz="0" w:space="0" w:color="auto"/>
        <w:bottom w:val="none" w:sz="0" w:space="0" w:color="auto"/>
        <w:right w:val="none" w:sz="0" w:space="0" w:color="auto"/>
      </w:divBdr>
      <w:divsChild>
        <w:div w:id="1589385175">
          <w:marLeft w:val="0"/>
          <w:marRight w:val="0"/>
          <w:marTop w:val="0"/>
          <w:marBottom w:val="0"/>
          <w:divBdr>
            <w:top w:val="none" w:sz="0" w:space="0" w:color="auto"/>
            <w:left w:val="none" w:sz="0" w:space="0" w:color="auto"/>
            <w:bottom w:val="none" w:sz="0" w:space="0" w:color="auto"/>
            <w:right w:val="none" w:sz="0" w:space="0" w:color="auto"/>
          </w:divBdr>
          <w:divsChild>
            <w:div w:id="1720740250">
              <w:marLeft w:val="0"/>
              <w:marRight w:val="0"/>
              <w:marTop w:val="0"/>
              <w:marBottom w:val="0"/>
              <w:divBdr>
                <w:top w:val="none" w:sz="0" w:space="0" w:color="auto"/>
                <w:left w:val="none" w:sz="0" w:space="0" w:color="auto"/>
                <w:bottom w:val="none" w:sz="0" w:space="0" w:color="auto"/>
                <w:right w:val="none" w:sz="0" w:space="0" w:color="auto"/>
              </w:divBdr>
              <w:divsChild>
                <w:div w:id="181404748">
                  <w:marLeft w:val="0"/>
                  <w:marRight w:val="0"/>
                  <w:marTop w:val="0"/>
                  <w:marBottom w:val="0"/>
                  <w:divBdr>
                    <w:top w:val="none" w:sz="0" w:space="0" w:color="auto"/>
                    <w:left w:val="none" w:sz="0" w:space="0" w:color="auto"/>
                    <w:bottom w:val="none" w:sz="0" w:space="0" w:color="auto"/>
                    <w:right w:val="none" w:sz="0" w:space="0" w:color="auto"/>
                  </w:divBdr>
                  <w:divsChild>
                    <w:div w:id="892425115">
                      <w:marLeft w:val="0"/>
                      <w:marRight w:val="0"/>
                      <w:marTop w:val="0"/>
                      <w:marBottom w:val="0"/>
                      <w:divBdr>
                        <w:top w:val="none" w:sz="0" w:space="0" w:color="auto"/>
                        <w:left w:val="none" w:sz="0" w:space="0" w:color="auto"/>
                        <w:bottom w:val="none" w:sz="0" w:space="0" w:color="auto"/>
                        <w:right w:val="none" w:sz="0" w:space="0" w:color="auto"/>
                      </w:divBdr>
                      <w:divsChild>
                        <w:div w:id="161044701">
                          <w:marLeft w:val="0"/>
                          <w:marRight w:val="0"/>
                          <w:marTop w:val="0"/>
                          <w:marBottom w:val="0"/>
                          <w:divBdr>
                            <w:top w:val="none" w:sz="0" w:space="0" w:color="auto"/>
                            <w:left w:val="none" w:sz="0" w:space="0" w:color="auto"/>
                            <w:bottom w:val="none" w:sz="0" w:space="0" w:color="auto"/>
                            <w:right w:val="none" w:sz="0" w:space="0" w:color="auto"/>
                          </w:divBdr>
                          <w:divsChild>
                            <w:div w:id="1983927933">
                              <w:marLeft w:val="0"/>
                              <w:marRight w:val="0"/>
                              <w:marTop w:val="0"/>
                              <w:marBottom w:val="0"/>
                              <w:divBdr>
                                <w:top w:val="none" w:sz="0" w:space="0" w:color="auto"/>
                                <w:left w:val="none" w:sz="0" w:space="0" w:color="auto"/>
                                <w:bottom w:val="none" w:sz="0" w:space="0" w:color="auto"/>
                                <w:right w:val="none" w:sz="0" w:space="0" w:color="auto"/>
                              </w:divBdr>
                              <w:divsChild>
                                <w:div w:id="684596039">
                                  <w:marLeft w:val="225"/>
                                  <w:marRight w:val="225"/>
                                  <w:marTop w:val="0"/>
                                  <w:marBottom w:val="0"/>
                                  <w:divBdr>
                                    <w:top w:val="none" w:sz="0" w:space="0" w:color="auto"/>
                                    <w:left w:val="none" w:sz="0" w:space="0" w:color="auto"/>
                                    <w:bottom w:val="none" w:sz="0" w:space="0" w:color="auto"/>
                                    <w:right w:val="none" w:sz="0" w:space="0" w:color="auto"/>
                                  </w:divBdr>
                                  <w:divsChild>
                                    <w:div w:id="1865560175">
                                      <w:marLeft w:val="0"/>
                                      <w:marRight w:val="0"/>
                                      <w:marTop w:val="0"/>
                                      <w:marBottom w:val="0"/>
                                      <w:divBdr>
                                        <w:top w:val="none" w:sz="0" w:space="0" w:color="auto"/>
                                        <w:left w:val="none" w:sz="0" w:space="0" w:color="auto"/>
                                        <w:bottom w:val="none" w:sz="0" w:space="0" w:color="auto"/>
                                        <w:right w:val="none" w:sz="0" w:space="0" w:color="auto"/>
                                      </w:divBdr>
                                      <w:divsChild>
                                        <w:div w:id="183147838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9274035">
      <w:bodyDiv w:val="1"/>
      <w:marLeft w:val="0"/>
      <w:marRight w:val="0"/>
      <w:marTop w:val="0"/>
      <w:marBottom w:val="0"/>
      <w:divBdr>
        <w:top w:val="none" w:sz="0" w:space="0" w:color="auto"/>
        <w:left w:val="none" w:sz="0" w:space="0" w:color="auto"/>
        <w:bottom w:val="none" w:sz="0" w:space="0" w:color="auto"/>
        <w:right w:val="none" w:sz="0" w:space="0" w:color="auto"/>
      </w:divBdr>
    </w:div>
    <w:div w:id="1135877297">
      <w:bodyDiv w:val="1"/>
      <w:marLeft w:val="0"/>
      <w:marRight w:val="0"/>
      <w:marTop w:val="0"/>
      <w:marBottom w:val="0"/>
      <w:divBdr>
        <w:top w:val="none" w:sz="0" w:space="0" w:color="auto"/>
        <w:left w:val="none" w:sz="0" w:space="0" w:color="auto"/>
        <w:bottom w:val="none" w:sz="0" w:space="0" w:color="auto"/>
        <w:right w:val="none" w:sz="0" w:space="0" w:color="auto"/>
      </w:divBdr>
    </w:div>
    <w:div w:id="1281644574">
      <w:bodyDiv w:val="1"/>
      <w:marLeft w:val="0"/>
      <w:marRight w:val="0"/>
      <w:marTop w:val="0"/>
      <w:marBottom w:val="0"/>
      <w:divBdr>
        <w:top w:val="none" w:sz="0" w:space="0" w:color="auto"/>
        <w:left w:val="none" w:sz="0" w:space="0" w:color="auto"/>
        <w:bottom w:val="none" w:sz="0" w:space="0" w:color="auto"/>
        <w:right w:val="none" w:sz="0" w:space="0" w:color="auto"/>
      </w:divBdr>
    </w:div>
    <w:div w:id="1413623025">
      <w:bodyDiv w:val="1"/>
      <w:marLeft w:val="0"/>
      <w:marRight w:val="0"/>
      <w:marTop w:val="0"/>
      <w:marBottom w:val="0"/>
      <w:divBdr>
        <w:top w:val="none" w:sz="0" w:space="0" w:color="auto"/>
        <w:left w:val="none" w:sz="0" w:space="0" w:color="auto"/>
        <w:bottom w:val="none" w:sz="0" w:space="0" w:color="auto"/>
        <w:right w:val="none" w:sz="0" w:space="0" w:color="auto"/>
      </w:divBdr>
    </w:div>
    <w:div w:id="1415013752">
      <w:bodyDiv w:val="1"/>
      <w:marLeft w:val="0"/>
      <w:marRight w:val="0"/>
      <w:marTop w:val="0"/>
      <w:marBottom w:val="0"/>
      <w:divBdr>
        <w:top w:val="none" w:sz="0" w:space="0" w:color="auto"/>
        <w:left w:val="none" w:sz="0" w:space="0" w:color="auto"/>
        <w:bottom w:val="none" w:sz="0" w:space="0" w:color="auto"/>
        <w:right w:val="none" w:sz="0" w:space="0" w:color="auto"/>
      </w:divBdr>
      <w:divsChild>
        <w:div w:id="1720083986">
          <w:marLeft w:val="0"/>
          <w:marRight w:val="0"/>
          <w:marTop w:val="0"/>
          <w:marBottom w:val="0"/>
          <w:divBdr>
            <w:top w:val="none" w:sz="0" w:space="0" w:color="auto"/>
            <w:left w:val="none" w:sz="0" w:space="0" w:color="auto"/>
            <w:bottom w:val="none" w:sz="0" w:space="0" w:color="auto"/>
            <w:right w:val="none" w:sz="0" w:space="0" w:color="auto"/>
          </w:divBdr>
          <w:divsChild>
            <w:div w:id="1371958552">
              <w:marLeft w:val="0"/>
              <w:marRight w:val="0"/>
              <w:marTop w:val="0"/>
              <w:marBottom w:val="0"/>
              <w:divBdr>
                <w:top w:val="none" w:sz="0" w:space="0" w:color="auto"/>
                <w:left w:val="none" w:sz="0" w:space="0" w:color="auto"/>
                <w:bottom w:val="none" w:sz="0" w:space="0" w:color="auto"/>
                <w:right w:val="none" w:sz="0" w:space="0" w:color="auto"/>
              </w:divBdr>
              <w:divsChild>
                <w:div w:id="2079473103">
                  <w:marLeft w:val="0"/>
                  <w:marRight w:val="0"/>
                  <w:marTop w:val="0"/>
                  <w:marBottom w:val="0"/>
                  <w:divBdr>
                    <w:top w:val="none" w:sz="0" w:space="0" w:color="auto"/>
                    <w:left w:val="none" w:sz="0" w:space="0" w:color="auto"/>
                    <w:bottom w:val="none" w:sz="0" w:space="0" w:color="auto"/>
                    <w:right w:val="none" w:sz="0" w:space="0" w:color="auto"/>
                  </w:divBdr>
                  <w:divsChild>
                    <w:div w:id="1184515464">
                      <w:marLeft w:val="0"/>
                      <w:marRight w:val="0"/>
                      <w:marTop w:val="0"/>
                      <w:marBottom w:val="0"/>
                      <w:divBdr>
                        <w:top w:val="none" w:sz="0" w:space="0" w:color="auto"/>
                        <w:left w:val="none" w:sz="0" w:space="0" w:color="auto"/>
                        <w:bottom w:val="none" w:sz="0" w:space="0" w:color="auto"/>
                        <w:right w:val="none" w:sz="0" w:space="0" w:color="auto"/>
                      </w:divBdr>
                      <w:divsChild>
                        <w:div w:id="1330672346">
                          <w:marLeft w:val="0"/>
                          <w:marRight w:val="0"/>
                          <w:marTop w:val="0"/>
                          <w:marBottom w:val="0"/>
                          <w:divBdr>
                            <w:top w:val="none" w:sz="0" w:space="0" w:color="auto"/>
                            <w:left w:val="none" w:sz="0" w:space="0" w:color="auto"/>
                            <w:bottom w:val="none" w:sz="0" w:space="0" w:color="auto"/>
                            <w:right w:val="none" w:sz="0" w:space="0" w:color="auto"/>
                          </w:divBdr>
                          <w:divsChild>
                            <w:div w:id="936602523">
                              <w:marLeft w:val="0"/>
                              <w:marRight w:val="0"/>
                              <w:marTop w:val="0"/>
                              <w:marBottom w:val="0"/>
                              <w:divBdr>
                                <w:top w:val="none" w:sz="0" w:space="0" w:color="auto"/>
                                <w:left w:val="none" w:sz="0" w:space="0" w:color="auto"/>
                                <w:bottom w:val="none" w:sz="0" w:space="0" w:color="auto"/>
                                <w:right w:val="none" w:sz="0" w:space="0" w:color="auto"/>
                              </w:divBdr>
                              <w:divsChild>
                                <w:div w:id="528880883">
                                  <w:marLeft w:val="225"/>
                                  <w:marRight w:val="225"/>
                                  <w:marTop w:val="0"/>
                                  <w:marBottom w:val="0"/>
                                  <w:divBdr>
                                    <w:top w:val="none" w:sz="0" w:space="0" w:color="auto"/>
                                    <w:left w:val="none" w:sz="0" w:space="0" w:color="auto"/>
                                    <w:bottom w:val="none" w:sz="0" w:space="0" w:color="auto"/>
                                    <w:right w:val="none" w:sz="0" w:space="0" w:color="auto"/>
                                  </w:divBdr>
                                  <w:divsChild>
                                    <w:div w:id="802770063">
                                      <w:marLeft w:val="0"/>
                                      <w:marRight w:val="0"/>
                                      <w:marTop w:val="0"/>
                                      <w:marBottom w:val="0"/>
                                      <w:divBdr>
                                        <w:top w:val="none" w:sz="0" w:space="0" w:color="auto"/>
                                        <w:left w:val="none" w:sz="0" w:space="0" w:color="auto"/>
                                        <w:bottom w:val="none" w:sz="0" w:space="0" w:color="auto"/>
                                        <w:right w:val="none" w:sz="0" w:space="0" w:color="auto"/>
                                      </w:divBdr>
                                      <w:divsChild>
                                        <w:div w:id="3967810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5263041">
      <w:bodyDiv w:val="1"/>
      <w:marLeft w:val="0"/>
      <w:marRight w:val="0"/>
      <w:marTop w:val="0"/>
      <w:marBottom w:val="0"/>
      <w:divBdr>
        <w:top w:val="none" w:sz="0" w:space="0" w:color="auto"/>
        <w:left w:val="none" w:sz="0" w:space="0" w:color="auto"/>
        <w:bottom w:val="none" w:sz="0" w:space="0" w:color="auto"/>
        <w:right w:val="none" w:sz="0" w:space="0" w:color="auto"/>
      </w:divBdr>
    </w:div>
    <w:div w:id="2133160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FDBE-0662-4590-80BE-A40AC9AAB328}">
  <ds:schemaRefs>
    <ds:schemaRef ds:uri="http://schemas.openxmlformats.org/officeDocument/2006/bibliography"/>
  </ds:schemaRefs>
</ds:datastoreItem>
</file>

<file path=customXml/itemProps2.xml><?xml version="1.0" encoding="utf-8"?>
<ds:datastoreItem xmlns:ds="http://schemas.openxmlformats.org/officeDocument/2006/customXml" ds:itemID="{CAE78637-4E39-4806-9F26-2BE760553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6160</Words>
  <Characters>33882</Characters>
  <Application>Microsoft Office Word</Application>
  <DocSecurity>0</DocSecurity>
  <Lines>282</Lines>
  <Paragraphs>79</Paragraphs>
  <ScaleCrop>false</ScaleCrop>
  <HeadingPairs>
    <vt:vector size="2" baseType="variant">
      <vt:variant>
        <vt:lpstr>Título</vt:lpstr>
      </vt:variant>
      <vt:variant>
        <vt:i4>1</vt:i4>
      </vt:variant>
    </vt:vector>
  </HeadingPairs>
  <TitlesOfParts>
    <vt:vector size="1" baseType="lpstr">
      <vt:lpstr>CONTRATO DE CONEXIÓN ISA - EEB No. ____</vt:lpstr>
    </vt:vector>
  </TitlesOfParts>
  <Company>Interconexión Eléctrica S.A.</Company>
  <LinksUpToDate>false</LinksUpToDate>
  <CharactersWithSpaces>39963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CONEXIÓN ISA - EEB No. ____</dc:title>
  <dc:creator>Interconexión Eléctrica S.A.</dc:creator>
  <cp:lastModifiedBy>ISABEL CRISTINA GARCIA OCAMPO</cp:lastModifiedBy>
  <cp:revision>2</cp:revision>
  <cp:lastPrinted>2013-05-09T15:06:00Z</cp:lastPrinted>
  <dcterms:created xsi:type="dcterms:W3CDTF">2014-09-23T23:03:00Z</dcterms:created>
  <dcterms:modified xsi:type="dcterms:W3CDTF">2014-09-23T23:03:00Z</dcterms:modified>
</cp:coreProperties>
</file>